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3C6E" w14:textId="77777777" w:rsidR="00956B76" w:rsidRDefault="000F0B0C" w:rsidP="00956B76">
      <w:pPr>
        <w:pStyle w:val="Nagwek"/>
        <w:rPr>
          <w:rFonts w:ascii="Arial" w:hAnsi="Arial" w:cs="Arial"/>
          <w:b/>
          <w:sz w:val="20"/>
          <w:szCs w:val="20"/>
        </w:rPr>
      </w:pPr>
      <w:r w:rsidRPr="000F0B0C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7E0487F" wp14:editId="224A0F13">
            <wp:extent cx="5759450" cy="572581"/>
            <wp:effectExtent l="19050" t="0" r="0" b="0"/>
            <wp:docPr id="2758627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F12924" w14:textId="77777777" w:rsidR="00956B76" w:rsidRDefault="00956B76" w:rsidP="00956B76">
      <w:pPr>
        <w:pStyle w:val="Nagwek"/>
        <w:rPr>
          <w:rFonts w:ascii="Arial" w:hAnsi="Arial" w:cs="Arial"/>
          <w:b/>
          <w:sz w:val="20"/>
          <w:szCs w:val="20"/>
        </w:rPr>
      </w:pPr>
    </w:p>
    <w:p w14:paraId="0FDC9C0A" w14:textId="79DE371A" w:rsidR="00883193" w:rsidRPr="00883193" w:rsidRDefault="00883193" w:rsidP="00883193">
      <w:pPr>
        <w:pStyle w:val="Nagwek"/>
        <w:rPr>
          <w:rFonts w:ascii="Arial" w:hAnsi="Arial" w:cs="Arial"/>
          <w:b/>
          <w:sz w:val="20"/>
          <w:szCs w:val="20"/>
        </w:rPr>
      </w:pPr>
      <w:r w:rsidRPr="00883193">
        <w:rPr>
          <w:rFonts w:ascii="Arial" w:hAnsi="Arial" w:cs="Arial"/>
          <w:b/>
          <w:sz w:val="20"/>
          <w:szCs w:val="20"/>
        </w:rPr>
        <w:t>SPZOZ/ZP/382/2</w:t>
      </w:r>
      <w:r w:rsidR="00274788">
        <w:rPr>
          <w:rFonts w:ascii="Arial" w:hAnsi="Arial" w:cs="Arial"/>
          <w:b/>
          <w:sz w:val="20"/>
          <w:szCs w:val="20"/>
        </w:rPr>
        <w:t>3</w:t>
      </w:r>
      <w:r w:rsidRPr="00883193">
        <w:rPr>
          <w:rFonts w:ascii="Arial" w:hAnsi="Arial" w:cs="Arial"/>
          <w:b/>
          <w:sz w:val="20"/>
          <w:szCs w:val="20"/>
        </w:rPr>
        <w:t>/2025</w:t>
      </w:r>
    </w:p>
    <w:p w14:paraId="6DC43A78" w14:textId="62FFF165" w:rsidR="00956B76" w:rsidRPr="0043546D" w:rsidRDefault="00956B76" w:rsidP="00956B76">
      <w:pPr>
        <w:pStyle w:val="Nagwek"/>
        <w:rPr>
          <w:rFonts w:ascii="Arial" w:hAnsi="Arial" w:cs="Arial"/>
          <w:b/>
          <w:sz w:val="20"/>
          <w:szCs w:val="20"/>
        </w:rPr>
      </w:pPr>
    </w:p>
    <w:p w14:paraId="1C03F91E" w14:textId="77777777" w:rsidR="00956B76" w:rsidRPr="002E520A" w:rsidRDefault="00956B76" w:rsidP="00956B7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E520A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5F78C08C" w14:textId="77777777" w:rsidR="00956B76" w:rsidRPr="00474101" w:rsidRDefault="00956B76" w:rsidP="00956B76">
      <w:pPr>
        <w:jc w:val="both"/>
        <w:rPr>
          <w:rFonts w:ascii="Arial" w:hAnsi="Arial" w:cs="Arial"/>
          <w:sz w:val="22"/>
          <w:szCs w:val="22"/>
        </w:rPr>
      </w:pPr>
    </w:p>
    <w:p w14:paraId="367FB418" w14:textId="77777777" w:rsidR="00956B76" w:rsidRPr="00474101" w:rsidRDefault="00956B76" w:rsidP="00956B76">
      <w:pPr>
        <w:jc w:val="center"/>
        <w:rPr>
          <w:rFonts w:ascii="Arial" w:hAnsi="Arial" w:cs="Arial"/>
          <w:b/>
          <w:sz w:val="22"/>
          <w:szCs w:val="22"/>
        </w:rPr>
      </w:pPr>
      <w:r w:rsidRPr="00474101">
        <w:rPr>
          <w:rFonts w:ascii="Arial" w:hAnsi="Arial" w:cs="Arial"/>
          <w:b/>
          <w:sz w:val="22"/>
          <w:szCs w:val="22"/>
        </w:rPr>
        <w:t>FORMULARZ OFERTY</w:t>
      </w:r>
    </w:p>
    <w:p w14:paraId="5C2CD283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3E94C49B" w14:textId="77777777" w:rsidR="00956B76" w:rsidRPr="00474101" w:rsidRDefault="00956B76" w:rsidP="00956B76">
      <w:pPr>
        <w:jc w:val="right"/>
        <w:rPr>
          <w:rFonts w:ascii="Arial" w:hAnsi="Arial" w:cs="Arial"/>
          <w:sz w:val="20"/>
          <w:szCs w:val="20"/>
        </w:rPr>
      </w:pPr>
    </w:p>
    <w:p w14:paraId="6C47400E" w14:textId="77777777" w:rsidR="00601086" w:rsidRPr="00474101" w:rsidRDefault="00956B76" w:rsidP="00956B7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74101">
        <w:rPr>
          <w:rFonts w:ascii="Arial" w:hAnsi="Arial" w:cs="Arial"/>
          <w:b/>
          <w:sz w:val="20"/>
          <w:szCs w:val="20"/>
          <w:u w:val="single"/>
        </w:rPr>
        <w:t>Dane dotyczące Wykonawcy</w:t>
      </w:r>
      <w:r w:rsidR="00601086">
        <w:rPr>
          <w:rFonts w:ascii="Arial" w:hAnsi="Arial" w:cs="Arial"/>
          <w:b/>
          <w:sz w:val="20"/>
          <w:szCs w:val="20"/>
          <w:u w:val="single"/>
        </w:rPr>
        <w:t xml:space="preserve"> (Wykonawców występujących wspólnie):</w:t>
      </w:r>
    </w:p>
    <w:p w14:paraId="04713973" w14:textId="77777777" w:rsidR="00956B76" w:rsidRPr="00474101" w:rsidRDefault="00956B76" w:rsidP="00956B76">
      <w:pPr>
        <w:jc w:val="both"/>
        <w:rPr>
          <w:rFonts w:ascii="Arial" w:hAnsi="Arial" w:cs="Arial"/>
          <w:b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Nazwa: ………………………………………………………………………………………………..………………..</w:t>
      </w:r>
    </w:p>
    <w:p w14:paraId="06B594AC" w14:textId="77777777" w:rsidR="00956B76" w:rsidRPr="00474101" w:rsidRDefault="00956B76" w:rsidP="00956B76">
      <w:pPr>
        <w:jc w:val="both"/>
        <w:rPr>
          <w:rFonts w:ascii="Arial" w:hAnsi="Arial" w:cs="Arial"/>
          <w:b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Siedziba: …………………………………………………………………………………………………...…………….</w:t>
      </w:r>
    </w:p>
    <w:p w14:paraId="7F153E2E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6CFF77A6" w14:textId="77777777" w:rsidR="00956B76" w:rsidRPr="00474101" w:rsidRDefault="00956B76" w:rsidP="00956B76">
      <w:pPr>
        <w:jc w:val="both"/>
        <w:rPr>
          <w:rFonts w:ascii="Arial" w:hAnsi="Arial" w:cs="Arial"/>
          <w:b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 xml:space="preserve">Adres skrzynki e-mail: ………@…………... </w:t>
      </w:r>
    </w:p>
    <w:p w14:paraId="1F9E0EC6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0DA971F6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474101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474101">
        <w:rPr>
          <w:rFonts w:ascii="Arial" w:hAnsi="Arial" w:cs="Arial"/>
          <w:sz w:val="20"/>
          <w:szCs w:val="20"/>
          <w:lang w:val="de-DE"/>
        </w:rPr>
        <w:t xml:space="preserve"> NIP: ………………………………………..</w:t>
      </w:r>
      <w:proofErr w:type="spellStart"/>
      <w:r w:rsidRPr="00474101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474101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474101">
        <w:rPr>
          <w:rFonts w:ascii="Arial" w:hAnsi="Arial" w:cs="Arial"/>
          <w:sz w:val="20"/>
          <w:szCs w:val="20"/>
          <w:lang w:val="de-DE"/>
        </w:rPr>
        <w:t>Regon</w:t>
      </w:r>
      <w:proofErr w:type="spellEnd"/>
      <w:r w:rsidRPr="00474101">
        <w:rPr>
          <w:rFonts w:ascii="Arial" w:hAnsi="Arial" w:cs="Arial"/>
          <w:sz w:val="20"/>
          <w:szCs w:val="20"/>
          <w:lang w:val="de-DE"/>
        </w:rPr>
        <w:t xml:space="preserve">: ……………………………………., </w:t>
      </w:r>
    </w:p>
    <w:p w14:paraId="3885AE67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  <w:lang w:val="de-DE"/>
        </w:rPr>
      </w:pPr>
    </w:p>
    <w:p w14:paraId="7B807C8E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 xml:space="preserve">Nr Krajowego Rejestru Sądowego (jeżeli dotyczy) ………………………………….................................... </w:t>
      </w:r>
    </w:p>
    <w:p w14:paraId="0B375D4F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66034DC7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 xml:space="preserve">tel. ...........................................................................fax .......................................................................... </w:t>
      </w:r>
    </w:p>
    <w:p w14:paraId="27CBC055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4E9E4C14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>e-mail ....................................................................www ………….....................................(jeżeli posiada)</w:t>
      </w:r>
    </w:p>
    <w:p w14:paraId="29D974E2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1665BEDF" w14:textId="77777777" w:rsidR="00956B76" w:rsidRDefault="00956B76" w:rsidP="00956B76">
      <w:pPr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 xml:space="preserve"> województwo ..........................................................powiat.....................................................................</w:t>
      </w:r>
    </w:p>
    <w:p w14:paraId="58583066" w14:textId="77777777" w:rsidR="00601086" w:rsidRDefault="00601086" w:rsidP="00956B76">
      <w:pPr>
        <w:jc w:val="both"/>
        <w:rPr>
          <w:rFonts w:ascii="Arial" w:hAnsi="Arial" w:cs="Arial"/>
          <w:sz w:val="20"/>
          <w:szCs w:val="20"/>
        </w:rPr>
      </w:pPr>
    </w:p>
    <w:p w14:paraId="4A45AC85" w14:textId="77777777" w:rsidR="00956B76" w:rsidRPr="00474101" w:rsidRDefault="00956B76" w:rsidP="00956B76">
      <w:pPr>
        <w:jc w:val="both"/>
        <w:rPr>
          <w:rFonts w:ascii="Arial" w:hAnsi="Arial" w:cs="Arial"/>
          <w:b/>
          <w:sz w:val="20"/>
          <w:szCs w:val="20"/>
        </w:rPr>
      </w:pPr>
    </w:p>
    <w:p w14:paraId="6DF840A2" w14:textId="77777777" w:rsidR="00956B76" w:rsidRDefault="00956B76" w:rsidP="00601086">
      <w:pPr>
        <w:ind w:firstLine="4395"/>
        <w:rPr>
          <w:rFonts w:ascii="Arial" w:hAnsi="Arial" w:cs="Arial"/>
          <w:b/>
          <w:sz w:val="20"/>
          <w:szCs w:val="20"/>
        </w:rPr>
      </w:pPr>
    </w:p>
    <w:p w14:paraId="67D46A48" w14:textId="77777777" w:rsidR="00601086" w:rsidRDefault="00601086" w:rsidP="00601086">
      <w:pPr>
        <w:ind w:firstLine="4395"/>
        <w:rPr>
          <w:rFonts w:ascii="Arial" w:hAnsi="Arial" w:cs="Arial"/>
          <w:b/>
          <w:sz w:val="20"/>
          <w:szCs w:val="20"/>
        </w:rPr>
      </w:pPr>
    </w:p>
    <w:p w14:paraId="5AFE277E" w14:textId="77777777" w:rsidR="00601086" w:rsidRPr="00474101" w:rsidRDefault="00601086" w:rsidP="00601086">
      <w:pPr>
        <w:ind w:firstLine="4395"/>
        <w:rPr>
          <w:rFonts w:ascii="Arial" w:hAnsi="Arial" w:cs="Arial"/>
          <w:b/>
          <w:sz w:val="20"/>
          <w:szCs w:val="20"/>
        </w:rPr>
      </w:pPr>
    </w:p>
    <w:p w14:paraId="633DF6B8" w14:textId="77777777" w:rsidR="00956B76" w:rsidRPr="00474101" w:rsidRDefault="00956B76" w:rsidP="00956B76">
      <w:pPr>
        <w:ind w:firstLine="4395"/>
        <w:jc w:val="both"/>
        <w:rPr>
          <w:rFonts w:ascii="Arial" w:hAnsi="Arial" w:cs="Arial"/>
          <w:b/>
          <w:sz w:val="20"/>
          <w:szCs w:val="20"/>
        </w:rPr>
      </w:pPr>
    </w:p>
    <w:p w14:paraId="5B2EEAE7" w14:textId="5D7F505A" w:rsidR="009A4C53" w:rsidRDefault="009A4C53" w:rsidP="009A4C53">
      <w:pPr>
        <w:ind w:firstLine="4395"/>
        <w:rPr>
          <w:rFonts w:ascii="Arial" w:hAnsi="Arial" w:cs="Arial"/>
          <w:b/>
          <w:sz w:val="22"/>
          <w:szCs w:val="22"/>
        </w:rPr>
      </w:pPr>
      <w:r w:rsidRPr="009A4C53">
        <w:rPr>
          <w:rFonts w:ascii="Arial" w:hAnsi="Arial" w:cs="Arial"/>
          <w:b/>
          <w:sz w:val="22"/>
          <w:szCs w:val="22"/>
        </w:rPr>
        <w:t xml:space="preserve">Samodzielny Publiczny Zakład </w:t>
      </w:r>
    </w:p>
    <w:p w14:paraId="31F675A3" w14:textId="77777777" w:rsidR="009A4C53" w:rsidRDefault="009A4C53" w:rsidP="009A4C53">
      <w:pPr>
        <w:ind w:firstLine="4395"/>
        <w:rPr>
          <w:rFonts w:ascii="Arial" w:hAnsi="Arial" w:cs="Arial"/>
          <w:b/>
          <w:sz w:val="22"/>
          <w:szCs w:val="22"/>
        </w:rPr>
      </w:pPr>
      <w:r w:rsidRPr="009A4C53">
        <w:rPr>
          <w:rFonts w:ascii="Arial" w:hAnsi="Arial" w:cs="Arial"/>
          <w:b/>
          <w:sz w:val="22"/>
          <w:szCs w:val="22"/>
        </w:rPr>
        <w:t>Opieki</w:t>
      </w:r>
      <w:r w:rsidR="001C0845">
        <w:rPr>
          <w:rFonts w:ascii="Arial" w:hAnsi="Arial" w:cs="Arial"/>
          <w:b/>
          <w:sz w:val="22"/>
          <w:szCs w:val="22"/>
        </w:rPr>
        <w:t xml:space="preserve"> </w:t>
      </w:r>
      <w:r w:rsidRPr="009A4C53">
        <w:rPr>
          <w:rFonts w:ascii="Arial" w:hAnsi="Arial" w:cs="Arial"/>
          <w:b/>
          <w:sz w:val="22"/>
          <w:szCs w:val="22"/>
        </w:rPr>
        <w:t xml:space="preserve">Zdrowotnej w Słupcy </w:t>
      </w:r>
    </w:p>
    <w:p w14:paraId="570BC043" w14:textId="77777777" w:rsidR="00956B76" w:rsidRPr="00474101" w:rsidRDefault="00956B76" w:rsidP="00956B76">
      <w:pPr>
        <w:jc w:val="both"/>
        <w:rPr>
          <w:rFonts w:ascii="Arial" w:hAnsi="Arial" w:cs="Arial"/>
          <w:sz w:val="22"/>
          <w:szCs w:val="22"/>
        </w:rPr>
      </w:pPr>
    </w:p>
    <w:p w14:paraId="78DBA034" w14:textId="77777777" w:rsidR="00956B76" w:rsidRPr="00474101" w:rsidRDefault="00956B76" w:rsidP="00956B76">
      <w:pPr>
        <w:jc w:val="both"/>
        <w:rPr>
          <w:rFonts w:ascii="Arial" w:hAnsi="Arial" w:cs="Arial"/>
          <w:sz w:val="20"/>
          <w:szCs w:val="20"/>
        </w:rPr>
      </w:pPr>
    </w:p>
    <w:p w14:paraId="1C9DF13D" w14:textId="77777777" w:rsidR="00956B76" w:rsidRPr="00474101" w:rsidRDefault="00956B76" w:rsidP="00956B76">
      <w:pPr>
        <w:jc w:val="both"/>
        <w:rPr>
          <w:rFonts w:ascii="Arial" w:hAnsi="Arial" w:cs="Arial"/>
          <w:sz w:val="22"/>
          <w:szCs w:val="22"/>
        </w:rPr>
      </w:pPr>
    </w:p>
    <w:p w14:paraId="723C7EDC" w14:textId="6DDD64DC" w:rsidR="00956B76" w:rsidRPr="00307691" w:rsidRDefault="00956B76" w:rsidP="00956B76">
      <w:pPr>
        <w:numPr>
          <w:ilvl w:val="0"/>
          <w:numId w:val="1"/>
        </w:numPr>
        <w:suppressAutoHyphens w:val="0"/>
        <w:overflowPunct w:val="0"/>
        <w:autoSpaceDE w:val="0"/>
        <w:ind w:left="283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07691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Pr="00307691">
        <w:rPr>
          <w:rFonts w:ascii="Arial" w:eastAsiaTheme="minorHAnsi" w:hAnsi="Arial" w:cs="Arial"/>
          <w:sz w:val="20"/>
          <w:szCs w:val="20"/>
          <w:lang w:eastAsia="en-US"/>
        </w:rPr>
        <w:t xml:space="preserve">Nr </w:t>
      </w:r>
      <w:r w:rsidR="00883193" w:rsidRPr="00307691">
        <w:rPr>
          <w:rFonts w:ascii="Arial" w:eastAsiaTheme="minorHAnsi" w:hAnsi="Arial" w:cs="Arial"/>
          <w:b/>
          <w:sz w:val="20"/>
          <w:szCs w:val="20"/>
          <w:lang w:eastAsia="en-US"/>
        </w:rPr>
        <w:t>SPZOZ/ZP/382/2</w:t>
      </w:r>
      <w:r w:rsidR="00472ACE">
        <w:rPr>
          <w:rFonts w:ascii="Arial" w:eastAsiaTheme="minorHAnsi" w:hAnsi="Arial" w:cs="Arial"/>
          <w:b/>
          <w:sz w:val="20"/>
          <w:szCs w:val="20"/>
          <w:lang w:eastAsia="en-US"/>
        </w:rPr>
        <w:t>3</w:t>
      </w:r>
      <w:r w:rsidR="00883193" w:rsidRPr="00307691">
        <w:rPr>
          <w:rFonts w:ascii="Arial" w:eastAsiaTheme="minorHAnsi" w:hAnsi="Arial" w:cs="Arial"/>
          <w:b/>
          <w:sz w:val="20"/>
          <w:szCs w:val="20"/>
          <w:lang w:eastAsia="en-US"/>
        </w:rPr>
        <w:t>/2025</w:t>
      </w:r>
      <w:r w:rsidRPr="00307691">
        <w:rPr>
          <w:rFonts w:ascii="Arial" w:hAnsi="Arial" w:cs="Arial"/>
          <w:sz w:val="20"/>
          <w:szCs w:val="20"/>
        </w:rPr>
        <w:t xml:space="preserve"> prowadzonego przez </w:t>
      </w:r>
      <w:r w:rsidR="009A4C53" w:rsidRPr="00307691">
        <w:rPr>
          <w:rFonts w:ascii="Arial" w:hAnsi="Arial" w:cs="Arial"/>
          <w:b/>
          <w:bCs/>
          <w:sz w:val="20"/>
          <w:szCs w:val="20"/>
        </w:rPr>
        <w:t>Samodzielny Publiczny Zakład Opieki Zdrowotnej w Słupcy</w:t>
      </w:r>
      <w:r w:rsidR="0030769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07691">
        <w:rPr>
          <w:rFonts w:ascii="Arial" w:hAnsi="Arial" w:cs="Arial"/>
          <w:sz w:val="20"/>
          <w:szCs w:val="20"/>
        </w:rPr>
        <w:t xml:space="preserve">w trybie </w:t>
      </w:r>
      <w:r w:rsidRPr="0030769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przetargu nieograniczonego w ramach realizacji inwestycji </w:t>
      </w:r>
      <w:r w:rsidRPr="005A1B4B">
        <w:rPr>
          <w:rFonts w:ascii="Arial" w:eastAsiaTheme="minorHAnsi" w:hAnsi="Arial" w:cs="Arial"/>
          <w:b/>
          <w:sz w:val="20"/>
          <w:szCs w:val="20"/>
          <w:lang w:eastAsia="en-US"/>
        </w:rPr>
        <w:t>pn. „</w:t>
      </w:r>
      <w:r w:rsidR="001C0845" w:rsidRPr="00307691">
        <w:rPr>
          <w:rStyle w:val="mb-0"/>
          <w:rFonts w:ascii="Arial" w:hAnsi="Arial" w:cs="Arial"/>
          <w:sz w:val="20"/>
          <w:szCs w:val="20"/>
        </w:rPr>
        <w:t xml:space="preserve">Transformacja cyfrowa </w:t>
      </w:r>
      <w:r w:rsidR="002801D3">
        <w:rPr>
          <w:rStyle w:val="mb-0"/>
          <w:rFonts w:ascii="Arial" w:hAnsi="Arial" w:cs="Arial"/>
          <w:sz w:val="20"/>
          <w:szCs w:val="20"/>
        </w:rPr>
        <w:t xml:space="preserve">         </w:t>
      </w:r>
      <w:r w:rsidR="001C0845" w:rsidRPr="00307691">
        <w:rPr>
          <w:rStyle w:val="mb-0"/>
          <w:rFonts w:ascii="Arial" w:hAnsi="Arial" w:cs="Arial"/>
          <w:sz w:val="20"/>
          <w:szCs w:val="20"/>
        </w:rPr>
        <w:t>w SP ZOZ w Słupcy poprzez dalszy rozwój usług cyfrowych”</w:t>
      </w:r>
    </w:p>
    <w:p w14:paraId="15DBA5A0" w14:textId="77777777" w:rsidR="009A4C53" w:rsidRPr="001C0845" w:rsidRDefault="009A4C53" w:rsidP="009A4C53">
      <w:pPr>
        <w:suppressAutoHyphens w:val="0"/>
        <w:overflowPunct w:val="0"/>
        <w:autoSpaceDE w:val="0"/>
        <w:ind w:left="283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66DAD97" w14:textId="77777777" w:rsidR="00956B76" w:rsidRPr="00EF0EF8" w:rsidRDefault="00956B76" w:rsidP="00956B76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60" w:hanging="426"/>
        <w:jc w:val="both"/>
        <w:rPr>
          <w:rFonts w:cs="Arial"/>
        </w:rPr>
      </w:pPr>
      <w:r w:rsidRPr="00E57BAD">
        <w:rPr>
          <w:rFonts w:ascii="Arial" w:hAnsi="Arial" w:cs="Arial"/>
          <w:b/>
          <w:bCs/>
          <w:color w:val="000000"/>
          <w:sz w:val="20"/>
          <w:szCs w:val="20"/>
        </w:rPr>
        <w:t xml:space="preserve">Oferujemy </w:t>
      </w:r>
      <w:r w:rsidRPr="00E57BAD">
        <w:rPr>
          <w:rFonts w:ascii="Arial" w:hAnsi="Arial" w:cs="Arial"/>
          <w:bCs/>
          <w:color w:val="000000"/>
          <w:sz w:val="20"/>
          <w:szCs w:val="20"/>
        </w:rPr>
        <w:t xml:space="preserve">dostawę będącą przedmiotem niniejszego zamówienia </w:t>
      </w:r>
      <w:r w:rsidRPr="00E57BAD">
        <w:rPr>
          <w:rFonts w:ascii="Arial" w:hAnsi="Arial" w:cs="Arial"/>
          <w:color w:val="000000"/>
          <w:sz w:val="20"/>
          <w:szCs w:val="20"/>
        </w:rPr>
        <w:t>zgodnie z wymaganiami określonymi w Specyfikacji Warunków Zamówienia</w:t>
      </w:r>
      <w:r w:rsidR="00E57BAD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58A931C0" w14:textId="77777777" w:rsidR="00EF0EF8" w:rsidRPr="00EF0EF8" w:rsidRDefault="00EF0EF8" w:rsidP="00EF0EF8">
      <w:pPr>
        <w:pStyle w:val="Akapitzlist"/>
        <w:rPr>
          <w:rFonts w:cs="Arial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608"/>
        <w:gridCol w:w="1460"/>
        <w:gridCol w:w="577"/>
        <w:gridCol w:w="627"/>
        <w:gridCol w:w="1197"/>
        <w:gridCol w:w="1307"/>
        <w:gridCol w:w="920"/>
        <w:gridCol w:w="660"/>
        <w:gridCol w:w="1446"/>
      </w:tblGrid>
      <w:tr w:rsidR="005E2D07" w:rsidRPr="00EF0EF8" w14:paraId="18ED2D8F" w14:textId="77777777" w:rsidTr="005E2D07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7FE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4D29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Nazwa przedmiotu zamówienia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0239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26D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75" w:type="pct"/>
          </w:tcPr>
          <w:p w14:paraId="6A8B6D90" w14:textId="2EB3EEE1" w:rsidR="005E2D07" w:rsidRPr="00EF0EF8" w:rsidRDefault="005E2D07" w:rsidP="00733C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 i producenta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C42D" w14:textId="2B294D69" w:rsidR="005E2D07" w:rsidRPr="00EF0EF8" w:rsidRDefault="005E2D07" w:rsidP="00733C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jednostkowa netto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CEA8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FAD7" w14:textId="77777777" w:rsidR="005E2D07" w:rsidRPr="00EF0EF8" w:rsidRDefault="005E2D07" w:rsidP="006431A5">
            <w:pPr>
              <w:ind w:hanging="7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F508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B5EF1A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  <w:p w14:paraId="74A27EF3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2D07" w:rsidRPr="00EF0EF8" w14:paraId="4AE54AB6" w14:textId="77777777" w:rsidTr="005A1B4B">
        <w:tc>
          <w:tcPr>
            <w:tcW w:w="607" w:type="pct"/>
            <w:gridSpan w:val="2"/>
          </w:tcPr>
          <w:p w14:paraId="014F6180" w14:textId="77777777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9566" w14:textId="01F724E7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205741026"/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INTEGRACJA I ROZBUDOWA SYSTEMÓW INFORMATYCZNYCH SZPITALA</w:t>
            </w:r>
            <w:bookmarkEnd w:id="0"/>
          </w:p>
        </w:tc>
      </w:tr>
      <w:tr w:rsidR="005E2D07" w:rsidRPr="00EF0EF8" w14:paraId="26572666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0E18" w14:textId="77777777" w:rsidR="005E2D07" w:rsidRPr="00EF0EF8" w:rsidRDefault="005E2D07" w:rsidP="00EF0EF8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205741232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90B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>Dostawa licencji Systemu HIS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F986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E3C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34144ED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47F" w14:textId="5D5C2C1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07A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E23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F0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1922C0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7D93143C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DA43" w14:textId="77777777" w:rsidR="005E2D07" w:rsidRPr="00EF0EF8" w:rsidRDefault="005E2D07" w:rsidP="001B711A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9EB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>Wdrożenie Systemu HIS wraz z świadczeniem Usług Gwarancji i Opieki Serwisowej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6B1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3AD7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583A3998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0B5E" w14:textId="0A2212DC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F701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3BE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3CD2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2ECC9959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BC" w14:textId="77777777" w:rsidR="005E2D07" w:rsidRPr="00EF0EF8" w:rsidRDefault="005E2D07" w:rsidP="00EF0EF8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85E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Aktualizacje posiadanego systemu HIS do maja 2029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FF38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F5B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975F1D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3650" w14:textId="4CC0547C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3D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3114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922C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45988577" w14:textId="77777777" w:rsidTr="005A1B4B">
        <w:tc>
          <w:tcPr>
            <w:tcW w:w="607" w:type="pct"/>
            <w:gridSpan w:val="2"/>
          </w:tcPr>
          <w:p w14:paraId="76450DA2" w14:textId="77777777" w:rsidR="005E2D07" w:rsidRPr="00EF0EF8" w:rsidRDefault="005E2D07" w:rsidP="006431A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AC5E" w14:textId="0CCB81F3" w:rsidR="005E2D07" w:rsidRPr="00EF0EF8" w:rsidRDefault="005E2D07" w:rsidP="006431A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Dostawa, instalacja i gwarancja Infrastruktury IT</w:t>
            </w:r>
          </w:p>
        </w:tc>
      </w:tr>
      <w:tr w:rsidR="005E2D07" w:rsidRPr="00EF0EF8" w14:paraId="2797D8ED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EEB1" w14:textId="77777777" w:rsidR="005E2D07" w:rsidRPr="00EF0EF8" w:rsidRDefault="005E2D07" w:rsidP="001B711A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A236" w14:textId="77777777" w:rsidR="005E2D07" w:rsidRPr="00EF0EF8" w:rsidRDefault="005E2D07" w:rsidP="001B71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tacje robocze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EE5F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CFC" w14:textId="77777777" w:rsidR="005E2D07" w:rsidRPr="00EF0EF8" w:rsidRDefault="005E2D07" w:rsidP="001B71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76D2802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4DBC" w14:textId="5228EF32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E523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4043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E4C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DE94158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C23C" w14:textId="77777777" w:rsidR="005E2D07" w:rsidRPr="00EF0EF8" w:rsidRDefault="005E2D07" w:rsidP="001B711A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2BDE" w14:textId="77777777" w:rsidR="005E2D07" w:rsidRPr="00EF0EF8" w:rsidRDefault="005E2D07" w:rsidP="001B71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Macierz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ED11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41C" w14:textId="77777777" w:rsidR="005E2D07" w:rsidRPr="00EF0EF8" w:rsidRDefault="005E2D07" w:rsidP="001B71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23098209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0555" w14:textId="01A49C36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5B94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2477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D20D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1CB0840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A4A" w14:textId="77777777" w:rsidR="005E2D07" w:rsidRPr="00EF0EF8" w:rsidRDefault="005E2D07" w:rsidP="00EF0EF8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833F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 xml:space="preserve">Serwer wirtualizacji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E3F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AA5C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C40364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82A1" w14:textId="3ECE5283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5A64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8A7E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C74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4458A6C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32BA" w14:textId="77777777" w:rsidR="005E2D07" w:rsidRPr="00EF0EF8" w:rsidRDefault="005E2D07" w:rsidP="00EF0EF8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DB3F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kern w:val="2"/>
                <w:sz w:val="18"/>
                <w:szCs w:val="18"/>
                <w:lang w:eastAsia="en-US"/>
              </w:rPr>
              <w:t xml:space="preserve">Serwerowy </w:t>
            </w:r>
            <w:r>
              <w:rPr>
                <w:rFonts w:ascii="Arial" w:hAnsi="Arial" w:cs="Arial"/>
                <w:color w:val="000000"/>
                <w:kern w:val="2"/>
                <w:sz w:val="18"/>
                <w:szCs w:val="18"/>
                <w:lang w:eastAsia="en-US"/>
              </w:rPr>
              <w:t xml:space="preserve">bazy danych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B2EB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93B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1FEDF35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8E8D" w14:textId="166E48DD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8EA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E8A0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5E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76B0058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40F5" w14:textId="77777777" w:rsidR="005E2D07" w:rsidRPr="00EF0EF8" w:rsidRDefault="005E2D07" w:rsidP="00EF0EF8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A3D0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Tablet do zbierania zgód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2DDE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662E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34E80B6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C5F5" w14:textId="069C4AA3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1A46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A35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D08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6BFB7D46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FC5" w14:textId="77777777" w:rsidR="005E2D07" w:rsidRPr="00EF0EF8" w:rsidRDefault="005E2D07" w:rsidP="00EF0EF8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846D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Tablet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06D1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42C2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18F2522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0D93" w14:textId="450982F9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F6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CE20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7731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5E2D07" w:rsidRPr="00EF0EF8" w14:paraId="7CF839DD" w14:textId="77777777" w:rsidTr="005A1B4B">
        <w:trPr>
          <w:trHeight w:val="281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48B" w14:textId="77777777" w:rsidR="005E2D07" w:rsidRPr="00EF0EF8" w:rsidRDefault="005E2D07" w:rsidP="00EF0EF8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C15E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Szkolenia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07D0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081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72554F01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FE23" w14:textId="2346E895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667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F18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78C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6EA8281" w14:textId="77777777" w:rsidTr="005E2D07">
        <w:tc>
          <w:tcPr>
            <w:tcW w:w="607" w:type="pct"/>
            <w:gridSpan w:val="2"/>
          </w:tcPr>
          <w:p w14:paraId="10072D9A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0CFBD" w14:textId="0E4D7683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netto/brutto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7AA0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3145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C4CC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756FAA3" w14:textId="77777777" w:rsidTr="005A1B4B">
        <w:tc>
          <w:tcPr>
            <w:tcW w:w="607" w:type="pct"/>
            <w:gridSpan w:val="2"/>
          </w:tcPr>
          <w:p w14:paraId="3B67C212" w14:textId="77777777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51C6" w14:textId="7E6D1FBE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205741101"/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DIGITALIZACJA DOKUMENTACJI MEDYCZNEJ ISTOTNEJ Z PUNKTU WIDZENIA LECZENIA I PROFILAKTYKI</w:t>
            </w:r>
            <w:bookmarkEnd w:id="2"/>
          </w:p>
        </w:tc>
      </w:tr>
      <w:tr w:rsidR="005E2D07" w:rsidRPr="00EF0EF8" w14:paraId="081894A9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13A9" w14:textId="77777777" w:rsidR="005E2D07" w:rsidRPr="00EF0EF8" w:rsidRDefault="005E2D07" w:rsidP="00EF0EF8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205741395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091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 xml:space="preserve">Dostawa licencji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C6BD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1A46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3AFB4BC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D28F" w14:textId="168D04BC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DB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CF7F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EB2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2A505E1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C82D" w14:textId="77777777" w:rsidR="005E2D07" w:rsidRPr="00EF0EF8" w:rsidRDefault="005E2D07" w:rsidP="001B711A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2358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>Wdrożenie Aplikacji: Digitalizacja Dokumentacji Medycznej i HL7CDA wraz z świadczeniem Usług Gwarancji i Opieki Serwisowej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94E7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2A8" w14:textId="77777777" w:rsidR="005E2D07" w:rsidRPr="00EF0EF8" w:rsidRDefault="005E2D07" w:rsidP="001B71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794E3F08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5E78" w14:textId="55961270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20D3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029C" w14:textId="77777777" w:rsidR="005E2D07" w:rsidRPr="00EF0EF8" w:rsidRDefault="005E2D07" w:rsidP="001B7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1136" w14:textId="77777777" w:rsidR="005E2D07" w:rsidRPr="00EF0EF8" w:rsidRDefault="005E2D07" w:rsidP="001B71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4FCAFDE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6A99" w14:textId="77777777" w:rsidR="005E2D07" w:rsidRPr="00EF0EF8" w:rsidRDefault="005E2D07" w:rsidP="00EF0EF8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B9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Skaner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7961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1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CBE58F1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5A02" w14:textId="49D508C5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F0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3939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65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F4F823B" w14:textId="77777777" w:rsidTr="005E2D07">
        <w:tc>
          <w:tcPr>
            <w:tcW w:w="607" w:type="pct"/>
            <w:gridSpan w:val="2"/>
          </w:tcPr>
          <w:p w14:paraId="6CE72FF1" w14:textId="77777777" w:rsidR="005E2D07" w:rsidRPr="00EF0EF8" w:rsidRDefault="005E2D07" w:rsidP="009B3D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3CDCF" w14:textId="559A8DE3" w:rsidR="005E2D07" w:rsidRPr="00EF0EF8" w:rsidRDefault="005E2D07" w:rsidP="009B3D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</w:t>
            </w:r>
            <w:del w:id="4" w:author="Estera Urbaniak" w:date="2025-12-19T08:26:00Z" w16du:dateUtc="2025-12-19T07:26:00Z">
              <w:r w:rsidDel="005E2D07">
                <w:rPr>
                  <w:rFonts w:ascii="Arial" w:hAnsi="Arial" w:cs="Arial"/>
                  <w:b/>
                  <w:bCs/>
                  <w:sz w:val="18"/>
                  <w:szCs w:val="18"/>
                </w:rPr>
                <w:delText xml:space="preserve"> </w:delText>
              </w:r>
            </w:del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netto/brutto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6933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6F8BB1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C7B0" w14:textId="77777777" w:rsidR="005E2D07" w:rsidRPr="00EF0EF8" w:rsidRDefault="005E2D07" w:rsidP="00C24B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6E69A7D6" w14:textId="77777777" w:rsidTr="005A1B4B">
        <w:tc>
          <w:tcPr>
            <w:tcW w:w="607" w:type="pct"/>
            <w:gridSpan w:val="2"/>
          </w:tcPr>
          <w:p w14:paraId="066F2EE6" w14:textId="77777777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DC5D" w14:textId="7C273026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" w:name="_Hlk205741119"/>
            <w:bookmarkEnd w:id="3"/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DZIAŁANIA ZWIĘKSZAJĄCE POZIOM CYBERBEZPIECZEŃSTWA SZPITALA (dostawa, instalacja i gwarancja)</w:t>
            </w:r>
            <w:bookmarkEnd w:id="5"/>
          </w:p>
        </w:tc>
      </w:tr>
      <w:tr w:rsidR="005E2D07" w:rsidRPr="00EF0EF8" w14:paraId="6263EBFC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A497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6" w:name="_Hlk205741415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2BC4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Security Operations Center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E228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E5B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7001BF8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E37E" w14:textId="7266E23A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2AF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024C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6"/>
      <w:tr w:rsidR="005E2D07" w:rsidRPr="00EF0EF8" w14:paraId="78AE3B16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FC3D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73E5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System backupu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F9D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E121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060A3D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1C8" w14:textId="0E1CC28F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AD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9D9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4A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7A807BB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010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166E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Biblioteka taśmowa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540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50C2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4A8F6236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EF82" w14:textId="167967CA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F736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A2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DE8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03CB0053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56FE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21BE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System bezpieczeństwa poczty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5D3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4BEF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1261763D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0AEE" w14:textId="79B791CE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370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2CCD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B5F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4E0A3F7A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29ED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1E4D" w14:textId="77777777" w:rsidR="005E2D07" w:rsidRPr="00EF0EF8" w:rsidRDefault="005E2D07" w:rsidP="006431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System antywirusowy z EDR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221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06C7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1C3A848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D722" w14:textId="4001B2F0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213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01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45E5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74142582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0AA0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9E20" w14:textId="77777777" w:rsidR="005E2D07" w:rsidRPr="00EF0EF8" w:rsidRDefault="005E2D07" w:rsidP="006431A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Wsparcie Fortigate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1128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1C25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4EBAD87C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7DE" w14:textId="0BFB9CCB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A63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C19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A6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3BCD83B2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ED7A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47E5" w14:textId="77777777" w:rsidR="005E2D07" w:rsidRPr="00EF0EF8" w:rsidRDefault="005E2D07" w:rsidP="006431A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Switch Core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0F94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967A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9BD684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ADE0" w14:textId="710FE47C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EE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440F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B981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47F7D270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2AD7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5884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Switch brzegowy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94B3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5B36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7F72CF48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0BB2" w14:textId="42562FC1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86C6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555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A45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18467748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EB55" w14:textId="77777777" w:rsidR="005E2D07" w:rsidRPr="00EF0EF8" w:rsidRDefault="005E2D07" w:rsidP="00EF0EF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CACA" w14:textId="77777777" w:rsidR="005E2D07" w:rsidRPr="00EF0EF8" w:rsidRDefault="005E2D07" w:rsidP="006431A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EF0EF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szkolenia w zakresie cyberbezpieczeństwa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4F9F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4EFE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41BDACA2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5265" w14:textId="72870AFE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AA6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39F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5B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33B7EFD" w14:textId="77777777" w:rsidTr="005E2D07">
        <w:tc>
          <w:tcPr>
            <w:tcW w:w="607" w:type="pct"/>
            <w:gridSpan w:val="2"/>
          </w:tcPr>
          <w:p w14:paraId="721E5D0F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ACAEA" w14:textId="090DCD6F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netto/brutto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0F8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5A0B65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D83E" w14:textId="77777777" w:rsidR="005E2D07" w:rsidRPr="00EF0EF8" w:rsidRDefault="005E2D07" w:rsidP="00C24B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50A3D5C1" w14:textId="77777777" w:rsidTr="005A1B4B">
        <w:tc>
          <w:tcPr>
            <w:tcW w:w="607" w:type="pct"/>
            <w:gridSpan w:val="2"/>
          </w:tcPr>
          <w:p w14:paraId="198CCBCC" w14:textId="77777777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027" w14:textId="11E50210" w:rsidR="005E2D07" w:rsidRPr="00EF0EF8" w:rsidRDefault="005E2D07" w:rsidP="006431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7" w:name="_Hlk205741130"/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>WDROŻENIE ROZWIĄZAŃ AI I PODŁĄCZENIE DO CENTRALNEGO REPOZYTORIUM DANYCH MEDYCZNYCH</w:t>
            </w:r>
            <w:bookmarkEnd w:id="7"/>
          </w:p>
        </w:tc>
      </w:tr>
      <w:tr w:rsidR="005E2D07" w:rsidRPr="00EF0EF8" w14:paraId="4D50FF6C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21EF" w14:textId="77777777" w:rsidR="005E2D07" w:rsidRPr="00EF0EF8" w:rsidRDefault="005E2D07" w:rsidP="00EF0EF8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8" w:name="_Hlk205741437"/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98FA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Dostawa licencji Interfejs PUI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FC7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A0C8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6018B6E8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EA2E" w14:textId="49731C7D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229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CBBB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992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2291B020" w14:textId="77777777" w:rsidTr="005A1B4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16E" w14:textId="77777777" w:rsidR="005E2D07" w:rsidRPr="00EF0EF8" w:rsidRDefault="005E2D07" w:rsidP="00EF0EF8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61B8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color w:val="000000"/>
                <w:sz w:val="18"/>
                <w:szCs w:val="18"/>
              </w:rPr>
              <w:t>Wdrożenie licencji Interfejsu PUI wraz z świadczeniem Usług Gwarancji i Opieki Serwisowej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1A1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F0EF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F0E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B9C3" w14:textId="77777777" w:rsidR="005E2D07" w:rsidRPr="00EF0EF8" w:rsidRDefault="005E2D07" w:rsidP="006431A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0E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</w:tcPr>
          <w:p w14:paraId="0CBB7337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3373" w14:textId="2F2DD7C5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92CD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9C04" w14:textId="77777777" w:rsidR="005E2D07" w:rsidRPr="00EF0EF8" w:rsidRDefault="005E2D07" w:rsidP="0064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FB40" w14:textId="77777777" w:rsidR="005E2D07" w:rsidRPr="00EF0EF8" w:rsidRDefault="005E2D07" w:rsidP="006431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7BDBFC46" w14:textId="77777777" w:rsidTr="005E2D07">
        <w:tc>
          <w:tcPr>
            <w:tcW w:w="607" w:type="pct"/>
            <w:gridSpan w:val="2"/>
          </w:tcPr>
          <w:p w14:paraId="3F96BB07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E885A" w14:textId="2AA606FE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E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netto/brutto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BE8A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D75F72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4B71" w14:textId="77777777" w:rsidR="005E2D07" w:rsidRPr="00EF0EF8" w:rsidRDefault="005E2D07" w:rsidP="00C24B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2D07" w:rsidRPr="00EF0EF8" w14:paraId="0C3480CA" w14:textId="77777777" w:rsidTr="005E2D07">
        <w:tc>
          <w:tcPr>
            <w:tcW w:w="607" w:type="pct"/>
            <w:gridSpan w:val="2"/>
          </w:tcPr>
          <w:p w14:paraId="3852522E" w14:textId="77777777" w:rsidR="005E2D07" w:rsidRDefault="005E2D07" w:rsidP="00B223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9FB8C" w14:textId="1491CC2B" w:rsidR="005E2D07" w:rsidRPr="00EF0EF8" w:rsidRDefault="005E2D07" w:rsidP="00B223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WARTOŚĆ OFERTY netto/brutto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F5EA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5DD37E" w14:textId="77777777" w:rsidR="005E2D07" w:rsidRPr="00EF0EF8" w:rsidRDefault="005E2D07" w:rsidP="00C24B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7F88" w14:textId="77777777" w:rsidR="005E2D07" w:rsidRPr="00EF0EF8" w:rsidRDefault="005E2D07" w:rsidP="00C24B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8"/>
    </w:tbl>
    <w:p w14:paraId="553D8CF0" w14:textId="77777777" w:rsidR="00EF0EF8" w:rsidRPr="00EF0EF8" w:rsidRDefault="00EF0EF8" w:rsidP="00EF0EF8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3554BEEF" w14:textId="77777777" w:rsidR="00956B76" w:rsidRPr="00D00374" w:rsidRDefault="00956B76" w:rsidP="00956B76">
      <w:pPr>
        <w:pStyle w:val="Tekstpodstawowy"/>
        <w:ind w:left="360"/>
        <w:rPr>
          <w:rFonts w:cs="Arial"/>
        </w:rPr>
      </w:pPr>
    </w:p>
    <w:p w14:paraId="0F2DB84F" w14:textId="77777777" w:rsidR="00956B76" w:rsidRPr="00A6073D" w:rsidRDefault="00956B76" w:rsidP="00A6073D">
      <w:pPr>
        <w:pStyle w:val="Akapitzlist"/>
        <w:numPr>
          <w:ilvl w:val="0"/>
          <w:numId w:val="1"/>
        </w:numPr>
        <w:tabs>
          <w:tab w:val="left" w:pos="907"/>
        </w:tabs>
        <w:suppressAutoHyphens w:val="0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6073D">
        <w:rPr>
          <w:rFonts w:ascii="Arial" w:hAnsi="Arial" w:cs="Arial"/>
          <w:sz w:val="20"/>
          <w:szCs w:val="20"/>
        </w:rPr>
        <w:t xml:space="preserve">W cenie Oferty, określonej w Formularzu oferty, zawarte są wszelkie opłaty pośrednie i koszty związane z wykonaniem i realizacją zamówienia oraz dostawy do </w:t>
      </w:r>
      <w:r w:rsidR="00A6073D" w:rsidRPr="00A6073D">
        <w:rPr>
          <w:rFonts w:ascii="Arial" w:hAnsi="Arial" w:cs="Arial"/>
          <w:b/>
          <w:sz w:val="20"/>
          <w:szCs w:val="20"/>
        </w:rPr>
        <w:t>Samodzielnego Publicznego Zakładu</w:t>
      </w:r>
      <w:r w:rsidR="001C0845">
        <w:rPr>
          <w:rFonts w:ascii="Arial" w:hAnsi="Arial" w:cs="Arial"/>
          <w:b/>
          <w:sz w:val="20"/>
          <w:szCs w:val="20"/>
        </w:rPr>
        <w:t xml:space="preserve"> </w:t>
      </w:r>
      <w:r w:rsidR="00A6073D" w:rsidRPr="00A6073D">
        <w:rPr>
          <w:rFonts w:ascii="Arial" w:hAnsi="Arial" w:cs="Arial"/>
          <w:b/>
          <w:sz w:val="20"/>
          <w:szCs w:val="20"/>
        </w:rPr>
        <w:t>Opieki Zdrowotnej w Słupcy</w:t>
      </w:r>
      <w:r w:rsidRPr="00A6073D">
        <w:rPr>
          <w:rFonts w:ascii="Arial" w:hAnsi="Arial" w:cs="Arial"/>
          <w:sz w:val="20"/>
          <w:szCs w:val="20"/>
        </w:rPr>
        <w:t>.</w:t>
      </w:r>
    </w:p>
    <w:p w14:paraId="68046E3C" w14:textId="77777777" w:rsidR="004E26CF" w:rsidRPr="00D307D8" w:rsidRDefault="004E26CF" w:rsidP="00956B76">
      <w:pPr>
        <w:pStyle w:val="Akapitzlist"/>
        <w:numPr>
          <w:ilvl w:val="0"/>
          <w:numId w:val="1"/>
        </w:numPr>
        <w:tabs>
          <w:tab w:val="left" w:pos="907"/>
        </w:tabs>
        <w:suppressAutoHyphens w:val="0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ze zapoznaliśmy się z informacją o możliwości wykorzystywania i przetwarzania danych w systemach Arachne i SKANER</w:t>
      </w:r>
      <w:r w:rsidR="00470D0A">
        <w:rPr>
          <w:rFonts w:ascii="Arial" w:hAnsi="Arial" w:cs="Arial"/>
          <w:sz w:val="20"/>
          <w:szCs w:val="20"/>
        </w:rPr>
        <w:t>.</w:t>
      </w:r>
    </w:p>
    <w:p w14:paraId="0D05F534" w14:textId="77777777" w:rsidR="00956B76" w:rsidRPr="00D307D8" w:rsidRDefault="00956B76" w:rsidP="00956B76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uppressAutoHyphens w:val="0"/>
        <w:overflowPunct w:val="0"/>
        <w:autoSpaceDE w:val="0"/>
        <w:ind w:left="284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1C0845">
        <w:rPr>
          <w:rFonts w:ascii="Arial" w:hAnsi="Arial" w:cs="Arial"/>
          <w:sz w:val="20"/>
          <w:szCs w:val="20"/>
        </w:rPr>
        <w:t xml:space="preserve"> </w:t>
      </w:r>
      <w:r w:rsidR="00FD132B">
        <w:rPr>
          <w:rFonts w:ascii="Arial" w:hAnsi="Arial" w:cs="Arial"/>
          <w:b/>
          <w:sz w:val="20"/>
          <w:szCs w:val="20"/>
        </w:rPr>
        <w:t>3</w:t>
      </w:r>
      <w:r w:rsidRPr="00AD52CA">
        <w:rPr>
          <w:rFonts w:ascii="Arial" w:hAnsi="Arial" w:cs="Arial"/>
          <w:b/>
          <w:sz w:val="20"/>
          <w:szCs w:val="20"/>
        </w:rPr>
        <w:t>0 dniowy</w:t>
      </w:r>
      <w:r w:rsidRPr="00AD52CA">
        <w:rPr>
          <w:rFonts w:ascii="Arial" w:hAnsi="Arial" w:cs="Arial"/>
          <w:sz w:val="20"/>
          <w:szCs w:val="20"/>
        </w:rPr>
        <w:t xml:space="preserve"> termin płatności od daty otrzymania przez Zamawiającego prawidłowo wystawionej</w:t>
      </w:r>
      <w:r w:rsidRPr="00D307D8">
        <w:rPr>
          <w:rFonts w:ascii="Arial" w:hAnsi="Arial" w:cs="Arial"/>
          <w:sz w:val="20"/>
          <w:szCs w:val="20"/>
        </w:rPr>
        <w:t xml:space="preserve"> faktury VAT</w:t>
      </w:r>
    </w:p>
    <w:p w14:paraId="389C739A" w14:textId="77777777" w:rsidR="00956B76" w:rsidRPr="00474101" w:rsidRDefault="00956B76" w:rsidP="00956B76">
      <w:pPr>
        <w:numPr>
          <w:ilvl w:val="0"/>
          <w:numId w:val="1"/>
        </w:numPr>
        <w:tabs>
          <w:tab w:val="left" w:pos="709"/>
        </w:tabs>
        <w:suppressAutoHyphens w:val="0"/>
        <w:overflowPunct w:val="0"/>
        <w:autoSpaceDE w:val="0"/>
        <w:ind w:left="28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Oświadczam</w:t>
      </w:r>
      <w:r w:rsidRPr="00474101">
        <w:rPr>
          <w:rFonts w:ascii="Arial" w:hAnsi="Arial" w:cs="Arial"/>
          <w:sz w:val="20"/>
          <w:szCs w:val="20"/>
        </w:rPr>
        <w:t xml:space="preserve">, że zapoznaliśmy się z warunkami zamówienia określonymi w specyfikacji warunków zamówienia i nie wnosimy żadnych zastrzeżeń, oraz uzyskaliśmy wszelkie informacje niezbędne do przygotowania oferty. </w:t>
      </w:r>
    </w:p>
    <w:p w14:paraId="650BBF1F" w14:textId="77777777" w:rsidR="00956B76" w:rsidRPr="00474101" w:rsidRDefault="00956B76" w:rsidP="00956B76">
      <w:pPr>
        <w:numPr>
          <w:ilvl w:val="0"/>
          <w:numId w:val="1"/>
        </w:numPr>
        <w:tabs>
          <w:tab w:val="left" w:pos="709"/>
        </w:tabs>
        <w:suppressAutoHyphens w:val="0"/>
        <w:overflowPunct w:val="0"/>
        <w:autoSpaceDE w:val="0"/>
        <w:ind w:left="284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Oświadczam</w:t>
      </w:r>
      <w:r w:rsidRPr="00474101">
        <w:rPr>
          <w:rFonts w:ascii="Arial" w:hAnsi="Arial" w:cs="Arial"/>
          <w:sz w:val="20"/>
          <w:szCs w:val="20"/>
        </w:rPr>
        <w:t xml:space="preserve">, że </w:t>
      </w:r>
      <w:r w:rsidRPr="00F64CB2">
        <w:rPr>
          <w:rFonts w:ascii="Arial" w:hAnsi="Arial" w:cs="Arial"/>
          <w:b/>
          <w:sz w:val="20"/>
          <w:szCs w:val="20"/>
        </w:rPr>
        <w:t xml:space="preserve">Wzór umowy (Załącznik nr </w:t>
      </w:r>
      <w:r w:rsidR="00F64CB2" w:rsidRPr="00F64CB2">
        <w:rPr>
          <w:rFonts w:ascii="Arial" w:hAnsi="Arial" w:cs="Arial"/>
          <w:b/>
          <w:sz w:val="20"/>
          <w:szCs w:val="20"/>
        </w:rPr>
        <w:t>3</w:t>
      </w:r>
      <w:r w:rsidRPr="00F64CB2">
        <w:rPr>
          <w:rFonts w:ascii="Arial" w:hAnsi="Arial" w:cs="Arial"/>
          <w:b/>
          <w:sz w:val="20"/>
          <w:szCs w:val="20"/>
        </w:rPr>
        <w:t xml:space="preserve"> do SWZ)</w:t>
      </w:r>
      <w:r w:rsidRPr="0001704E">
        <w:rPr>
          <w:rFonts w:ascii="Arial" w:hAnsi="Arial" w:cs="Arial"/>
          <w:sz w:val="20"/>
          <w:szCs w:val="20"/>
        </w:rPr>
        <w:t xml:space="preserve"> został</w:t>
      </w:r>
      <w:r w:rsidRPr="00474101">
        <w:rPr>
          <w:rFonts w:ascii="Arial" w:hAnsi="Arial" w:cs="Arial"/>
          <w:sz w:val="20"/>
          <w:szCs w:val="20"/>
        </w:rPr>
        <w:t xml:space="preserve"> przez nas zaakceptowany </w:t>
      </w:r>
      <w:r w:rsidRPr="00474101">
        <w:rPr>
          <w:rFonts w:ascii="Arial" w:hAnsi="Arial" w:cs="Arial"/>
          <w:sz w:val="20"/>
          <w:szCs w:val="20"/>
        </w:rPr>
        <w:br/>
        <w:t xml:space="preserve">i zobowiązujemy się, w przypadku wyboru naszej oferty jako najkorzystniejszej, do zawarcia </w:t>
      </w:r>
      <w:r w:rsidRPr="00474101">
        <w:rPr>
          <w:rFonts w:ascii="Arial" w:hAnsi="Arial" w:cs="Arial"/>
          <w:sz w:val="20"/>
          <w:szCs w:val="20"/>
        </w:rPr>
        <w:lastRenderedPageBreak/>
        <w:t xml:space="preserve">umowy na wymienionych we Wzorze umowy warunkach, w miejscu i terminie wskazanym przez Zamawiającego. </w:t>
      </w:r>
    </w:p>
    <w:p w14:paraId="0EB002D9" w14:textId="77777777" w:rsidR="00956B76" w:rsidRPr="00474101" w:rsidRDefault="00956B76" w:rsidP="00956B76">
      <w:pPr>
        <w:numPr>
          <w:ilvl w:val="0"/>
          <w:numId w:val="1"/>
        </w:numPr>
        <w:tabs>
          <w:tab w:val="left" w:pos="709"/>
        </w:tabs>
        <w:suppressAutoHyphens w:val="0"/>
        <w:overflowPunct w:val="0"/>
        <w:autoSpaceDE w:val="0"/>
        <w:ind w:left="284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Oświadczam</w:t>
      </w:r>
      <w:r w:rsidRPr="00474101">
        <w:rPr>
          <w:rFonts w:ascii="Arial" w:hAnsi="Arial" w:cs="Arial"/>
          <w:sz w:val="20"/>
          <w:szCs w:val="20"/>
        </w:rPr>
        <w:t xml:space="preserve">, że niniejsza oferta </w:t>
      </w:r>
      <w:r w:rsidRPr="00474101">
        <w:rPr>
          <w:rFonts w:ascii="Arial" w:hAnsi="Arial" w:cs="Arial"/>
          <w:b/>
          <w:sz w:val="20"/>
          <w:szCs w:val="20"/>
          <w:shd w:val="clear" w:color="auto" w:fill="FFFF00"/>
        </w:rPr>
        <w:t>ZAWIERA</w:t>
      </w:r>
      <w:r w:rsidRPr="00474101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*</w:t>
      </w:r>
      <w:r w:rsidRPr="00474101">
        <w:rPr>
          <w:rFonts w:ascii="Arial" w:hAnsi="Arial" w:cs="Arial"/>
          <w:b/>
          <w:sz w:val="20"/>
          <w:szCs w:val="20"/>
          <w:shd w:val="clear" w:color="auto" w:fill="FFFF00"/>
        </w:rPr>
        <w:t xml:space="preserve"> / NIE ZAWIERA</w:t>
      </w:r>
      <w:r w:rsidR="001C0845">
        <w:rPr>
          <w:rFonts w:ascii="Arial" w:hAnsi="Arial" w:cs="Arial"/>
          <w:b/>
          <w:sz w:val="20"/>
          <w:szCs w:val="20"/>
          <w:shd w:val="clear" w:color="auto" w:fill="FFFF00"/>
        </w:rPr>
        <w:t xml:space="preserve"> </w:t>
      </w:r>
      <w:r w:rsidRPr="00474101">
        <w:rPr>
          <w:rFonts w:ascii="Arial" w:hAnsi="Arial" w:cs="Arial"/>
          <w:sz w:val="20"/>
          <w:szCs w:val="20"/>
        </w:rPr>
        <w:t xml:space="preserve">(skreślić odpowiednio) </w:t>
      </w:r>
      <w:r w:rsidRPr="00474101">
        <w:rPr>
          <w:rFonts w:ascii="Arial" w:hAnsi="Arial" w:cs="Arial"/>
          <w:b/>
          <w:sz w:val="20"/>
          <w:szCs w:val="20"/>
        </w:rPr>
        <w:t>informacje stanowiące tajemnicę przedsiębiorstwa</w:t>
      </w:r>
      <w:r w:rsidRPr="00474101">
        <w:rPr>
          <w:rFonts w:ascii="Arial" w:hAnsi="Arial" w:cs="Arial"/>
          <w:sz w:val="20"/>
          <w:szCs w:val="20"/>
        </w:rPr>
        <w:t xml:space="preserve"> w rozumieniu przepisów ustawy o zwalczaniu nieuczciwej konkurencji, które nie mogą być udostępnione innym Wykonawcom. </w:t>
      </w:r>
    </w:p>
    <w:p w14:paraId="1169F89B" w14:textId="77777777" w:rsidR="00956B76" w:rsidRPr="00474101" w:rsidRDefault="00956B76" w:rsidP="00956B76">
      <w:pPr>
        <w:ind w:left="426" w:hanging="426"/>
        <w:jc w:val="both"/>
        <w:rPr>
          <w:rFonts w:ascii="Arial" w:hAnsi="Arial" w:cs="Arial"/>
          <w:sz w:val="16"/>
          <w:szCs w:val="16"/>
          <w:u w:val="single"/>
        </w:rPr>
      </w:pPr>
      <w:r w:rsidRPr="00474101">
        <w:rPr>
          <w:rFonts w:ascii="Arial" w:hAnsi="Arial" w:cs="Arial"/>
          <w:sz w:val="16"/>
          <w:szCs w:val="16"/>
          <w:u w:val="single"/>
        </w:rPr>
        <w:t xml:space="preserve"> *jeżeli oferta zawiera informacje stanowiące tajemnicę, do oferty</w:t>
      </w:r>
      <w:r w:rsidRPr="00474101">
        <w:rPr>
          <w:rFonts w:ascii="Arial" w:hAnsi="Arial" w:cs="Arial"/>
          <w:bCs/>
          <w:sz w:val="16"/>
          <w:szCs w:val="16"/>
          <w:u w:val="single"/>
        </w:rPr>
        <w:t xml:space="preserve"> należy załączyć </w:t>
      </w:r>
      <w:r w:rsidRPr="00474101">
        <w:rPr>
          <w:rFonts w:ascii="Arial" w:hAnsi="Arial" w:cs="Arial"/>
          <w:b/>
          <w:bCs/>
          <w:sz w:val="16"/>
          <w:szCs w:val="16"/>
          <w:u w:val="single"/>
        </w:rPr>
        <w:t>uzasadnienie zastrzeżenia oferty</w:t>
      </w:r>
      <w:r w:rsidRPr="00474101">
        <w:rPr>
          <w:rFonts w:ascii="Arial" w:hAnsi="Arial" w:cs="Arial"/>
          <w:sz w:val="16"/>
          <w:szCs w:val="16"/>
          <w:u w:val="single"/>
        </w:rPr>
        <w:t xml:space="preserve">. </w:t>
      </w:r>
    </w:p>
    <w:p w14:paraId="29730782" w14:textId="77777777" w:rsidR="00956B76" w:rsidRPr="00474101" w:rsidRDefault="00956B76" w:rsidP="00956B76">
      <w:pPr>
        <w:ind w:left="426" w:hanging="426"/>
        <w:jc w:val="both"/>
        <w:rPr>
          <w:rFonts w:ascii="Arial" w:hAnsi="Arial" w:cs="Arial"/>
          <w:sz w:val="16"/>
          <w:szCs w:val="16"/>
          <w:u w:val="single"/>
        </w:rPr>
      </w:pPr>
    </w:p>
    <w:p w14:paraId="3CF3DEB8" w14:textId="77777777" w:rsidR="00956B76" w:rsidRPr="00474101" w:rsidRDefault="00956B76" w:rsidP="00956B76">
      <w:pPr>
        <w:ind w:left="426" w:hanging="426"/>
        <w:jc w:val="both"/>
        <w:rPr>
          <w:rFonts w:ascii="Arial" w:hAnsi="Arial" w:cs="Arial"/>
          <w:sz w:val="16"/>
          <w:szCs w:val="16"/>
          <w:u w:val="single"/>
        </w:rPr>
      </w:pPr>
    </w:p>
    <w:p w14:paraId="72B4002C" w14:textId="77777777" w:rsidR="00956B76" w:rsidRPr="00474101" w:rsidRDefault="00956B76" w:rsidP="00956B76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-142"/>
        <w:jc w:val="both"/>
        <w:rPr>
          <w:rFonts w:ascii="Arial" w:hAnsi="Arial" w:cs="Arial"/>
          <w:sz w:val="20"/>
          <w:szCs w:val="20"/>
          <w:u w:val="single"/>
        </w:rPr>
      </w:pPr>
      <w:r w:rsidRPr="00474101">
        <w:rPr>
          <w:rFonts w:ascii="Arial" w:hAnsi="Arial" w:cs="Arial"/>
          <w:b/>
          <w:sz w:val="20"/>
          <w:szCs w:val="20"/>
        </w:rPr>
        <w:t>Oświadczamy,</w:t>
      </w:r>
      <w:r w:rsidRPr="00474101">
        <w:rPr>
          <w:rFonts w:ascii="Arial" w:hAnsi="Arial" w:cs="Arial"/>
          <w:sz w:val="20"/>
          <w:szCs w:val="20"/>
        </w:rPr>
        <w:t xml:space="preserve"> że: </w:t>
      </w:r>
    </w:p>
    <w:p w14:paraId="7E779530" w14:textId="77777777" w:rsidR="00956B76" w:rsidRPr="00474101" w:rsidRDefault="00956B76" w:rsidP="00956B76">
      <w:pPr>
        <w:pStyle w:val="Akapitzlist"/>
        <w:numPr>
          <w:ilvl w:val="0"/>
          <w:numId w:val="2"/>
        </w:numPr>
        <w:ind w:left="1134"/>
        <w:rPr>
          <w:rFonts w:ascii="Arial" w:hAnsi="Arial" w:cs="Arial"/>
          <w:b/>
          <w:sz w:val="20"/>
          <w:szCs w:val="20"/>
          <w:u w:val="single"/>
        </w:rPr>
      </w:pPr>
      <w:r w:rsidRPr="00474101">
        <w:rPr>
          <w:rFonts w:ascii="Arial" w:hAnsi="Arial" w:cs="Arial"/>
          <w:sz w:val="20"/>
          <w:szCs w:val="20"/>
          <w:u w:val="single"/>
        </w:rPr>
        <w:t xml:space="preserve">Wykonawca jest: </w:t>
      </w:r>
      <w:r w:rsidRPr="004741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mikro / małym / średnim/ </w:t>
      </w:r>
      <w:proofErr w:type="spellStart"/>
      <w:r w:rsidRPr="00474101">
        <w:rPr>
          <w:rFonts w:ascii="Arial" w:hAnsi="Arial" w:cs="Arial"/>
          <w:b/>
          <w:sz w:val="20"/>
          <w:szCs w:val="20"/>
          <w:highlight w:val="yellow"/>
          <w:u w:val="single"/>
        </w:rPr>
        <w:t>dużym</w:t>
      </w:r>
      <w:r w:rsidRPr="00474101">
        <w:rPr>
          <w:rFonts w:ascii="Arial" w:hAnsi="Arial" w:cs="Arial"/>
          <w:b/>
          <w:sz w:val="20"/>
          <w:szCs w:val="20"/>
          <w:u w:val="single"/>
        </w:rPr>
        <w:t>przedsiębiorstwem</w:t>
      </w:r>
      <w:proofErr w:type="spellEnd"/>
      <w:r w:rsidRPr="00474101">
        <w:rPr>
          <w:rFonts w:ascii="Arial" w:hAnsi="Arial" w:cs="Arial"/>
          <w:sz w:val="20"/>
          <w:szCs w:val="20"/>
          <w:u w:val="single"/>
        </w:rPr>
        <w:t xml:space="preserve"> (</w:t>
      </w:r>
      <w:r w:rsidRPr="00474101">
        <w:rPr>
          <w:rFonts w:ascii="Arial" w:hAnsi="Arial" w:cs="Arial"/>
          <w:b/>
          <w:i/>
          <w:sz w:val="16"/>
          <w:szCs w:val="16"/>
          <w:u w:val="single"/>
          <w:shd w:val="clear" w:color="auto" w:fill="FFFF00"/>
        </w:rPr>
        <w:t>niepotrzebne skreślić</w:t>
      </w:r>
      <w:r w:rsidRPr="00474101">
        <w:rPr>
          <w:rFonts w:ascii="Arial" w:hAnsi="Arial" w:cs="Arial"/>
          <w:b/>
          <w:i/>
          <w:sz w:val="20"/>
          <w:szCs w:val="20"/>
          <w:u w:val="single"/>
        </w:rPr>
        <w:t>).</w:t>
      </w:r>
    </w:p>
    <w:p w14:paraId="4CA3405B" w14:textId="77777777" w:rsidR="00956B76" w:rsidRPr="00474101" w:rsidRDefault="00956B76" w:rsidP="00956B76">
      <w:pPr>
        <w:pStyle w:val="Akapitzlist1"/>
        <w:numPr>
          <w:ilvl w:val="0"/>
          <w:numId w:val="3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474101">
        <w:rPr>
          <w:rFonts w:ascii="Arial" w:hAnsi="Arial" w:cs="Arial"/>
          <w:i/>
          <w:sz w:val="16"/>
          <w:szCs w:val="16"/>
        </w:rPr>
        <w:t>Mikroprzedsiębiorstwo - zatrudnia mniej niż 10 osób i którego roczny obrót lub roczna suma bilansowa nie przekracza 2 mln EUR,</w:t>
      </w:r>
    </w:p>
    <w:p w14:paraId="2DE8CEE2" w14:textId="77777777" w:rsidR="00956B76" w:rsidRPr="00474101" w:rsidRDefault="00956B76" w:rsidP="00956B76">
      <w:pPr>
        <w:pStyle w:val="Akapitzlist1"/>
        <w:numPr>
          <w:ilvl w:val="0"/>
          <w:numId w:val="3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474101">
        <w:rPr>
          <w:rFonts w:ascii="Arial" w:hAnsi="Arial" w:cs="Arial"/>
          <w:i/>
          <w:sz w:val="16"/>
          <w:szCs w:val="16"/>
        </w:rPr>
        <w:t>małe przedsiębiorstwo - przedsiębiorstwo, które zatrudnia mniej niż 50 osób i którego roczny obrót lub roczna suma bilansowa nie przekracza 10 milionów EUR,</w:t>
      </w:r>
    </w:p>
    <w:p w14:paraId="57557630" w14:textId="77777777" w:rsidR="00956B76" w:rsidRPr="00474101" w:rsidRDefault="00956B76" w:rsidP="00956B76">
      <w:pPr>
        <w:pStyle w:val="Akapitzlist1"/>
        <w:numPr>
          <w:ilvl w:val="0"/>
          <w:numId w:val="3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474101">
        <w:rPr>
          <w:rFonts w:ascii="Arial" w:hAnsi="Arial" w:cs="Arial"/>
          <w:i/>
          <w:sz w:val="16"/>
          <w:szCs w:val="16"/>
        </w:rPr>
        <w:t>średnie przedsiębiorstwo- przedsiębiorstwo, które zatrudnia mniej niż 250 osób i których roczny obrót nie przekracza 50 milionów EUR lub roczna suma bilansowa nie przekracza 43 milionów EUR.</w:t>
      </w:r>
    </w:p>
    <w:p w14:paraId="04A3F139" w14:textId="77777777" w:rsidR="00956B76" w:rsidRPr="00474101" w:rsidRDefault="00956B76" w:rsidP="00956B76">
      <w:pPr>
        <w:pStyle w:val="Akapitzlist1"/>
        <w:numPr>
          <w:ilvl w:val="0"/>
          <w:numId w:val="3"/>
        </w:numPr>
        <w:ind w:left="1843" w:hanging="284"/>
        <w:jc w:val="both"/>
        <w:rPr>
          <w:rFonts w:ascii="Arial" w:hAnsi="Arial" w:cs="Arial"/>
          <w:i/>
          <w:sz w:val="16"/>
          <w:szCs w:val="16"/>
        </w:rPr>
      </w:pPr>
      <w:r w:rsidRPr="00474101">
        <w:rPr>
          <w:rFonts w:ascii="Arial" w:hAnsi="Arial" w:cs="Arial"/>
          <w:i/>
          <w:sz w:val="16"/>
          <w:szCs w:val="16"/>
        </w:rPr>
        <w:t>duże przedsiębiorstwo - zatrudnia 250 lub więcej pracowników i obrót przekracza 50 milionów euro, a całkowity bilans roczny - 43 miliony euro</w:t>
      </w:r>
    </w:p>
    <w:p w14:paraId="2069CCC2" w14:textId="77777777" w:rsidR="00956B76" w:rsidRPr="00474101" w:rsidRDefault="00956B76" w:rsidP="00956B76">
      <w:pPr>
        <w:pStyle w:val="Akapitzlist1"/>
        <w:ind w:left="1843"/>
        <w:jc w:val="both"/>
        <w:rPr>
          <w:rFonts w:ascii="Arial" w:hAnsi="Arial" w:cs="Arial"/>
          <w:i/>
          <w:sz w:val="16"/>
          <w:szCs w:val="16"/>
        </w:rPr>
      </w:pPr>
    </w:p>
    <w:p w14:paraId="15E0F908" w14:textId="77777777" w:rsidR="00956B76" w:rsidRPr="00474101" w:rsidRDefault="00956B76" w:rsidP="00956B76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Oświadczamy</w:t>
      </w:r>
      <w:r w:rsidRPr="00474101">
        <w:rPr>
          <w:rFonts w:ascii="Arial" w:hAnsi="Arial" w:cs="Arial"/>
          <w:sz w:val="20"/>
          <w:szCs w:val="20"/>
        </w:rPr>
        <w:t xml:space="preserve">, że </w:t>
      </w:r>
      <w:r w:rsidRPr="00474101">
        <w:rPr>
          <w:rFonts w:ascii="Arial" w:hAnsi="Arial" w:cs="Arial"/>
          <w:sz w:val="20"/>
          <w:szCs w:val="21"/>
        </w:rPr>
        <w:t>zgodnie z art.  225 ust. 1 ustawy z dnia 11 września 2019 r. – Prawo zamówień publicznych, wybór oferty:</w:t>
      </w:r>
    </w:p>
    <w:p w14:paraId="72BE777A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a)</w:t>
      </w:r>
      <w:r w:rsidRPr="00474101">
        <w:rPr>
          <w:rFonts w:ascii="Arial" w:hAnsi="Arial" w:cs="Arial"/>
          <w:sz w:val="20"/>
          <w:szCs w:val="21"/>
        </w:rPr>
        <w:tab/>
        <w:t>nie będzie prowadzić do powstania u Zamawiającego obowiązku podatkowego*,</w:t>
      </w:r>
    </w:p>
    <w:p w14:paraId="0FFA7FC8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b)</w:t>
      </w:r>
      <w:r w:rsidRPr="00474101">
        <w:rPr>
          <w:rFonts w:ascii="Arial" w:hAnsi="Arial" w:cs="Arial"/>
          <w:sz w:val="20"/>
          <w:szCs w:val="21"/>
        </w:rPr>
        <w:tab/>
        <w:t>będzie prowadzić do powstania u Zamawiającego obowiązku podatkowego, w wyniku czego wskazuję*:</w:t>
      </w:r>
    </w:p>
    <w:p w14:paraId="1804C3E5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1)</w:t>
      </w:r>
      <w:r w:rsidRPr="00474101">
        <w:rPr>
          <w:rFonts w:ascii="Arial" w:hAnsi="Arial" w:cs="Arial"/>
          <w:sz w:val="20"/>
          <w:szCs w:val="21"/>
        </w:rPr>
        <w:tab/>
        <w:t xml:space="preserve">wskazuję nazwę (rodzaj) towaru lub usługi, których dostawa lub świadczenie będzie prowadzić do powstania obowiązku podatkowego, </w:t>
      </w:r>
    </w:p>
    <w:p w14:paraId="09DBF06D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2)</w:t>
      </w:r>
      <w:r w:rsidRPr="00474101">
        <w:rPr>
          <w:rFonts w:ascii="Arial" w:hAnsi="Arial" w:cs="Arial"/>
          <w:sz w:val="20"/>
          <w:szCs w:val="21"/>
        </w:rPr>
        <w:tab/>
        <w:t xml:space="preserve">wskazuję wartość towaru lub usługi objętego obowiązkiem podatkowym zamawiającego, bez kwoty podatku, </w:t>
      </w:r>
    </w:p>
    <w:p w14:paraId="55A33CF8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3)</w:t>
      </w:r>
      <w:r w:rsidRPr="00474101">
        <w:rPr>
          <w:rFonts w:ascii="Arial" w:hAnsi="Arial" w:cs="Arial"/>
          <w:sz w:val="20"/>
          <w:szCs w:val="21"/>
        </w:rPr>
        <w:tab/>
        <w:t>wskazuję stawkę podatku od towarów i usług, która zgodnie z wiedzą wykonawcy, będzie miała zastosowanie</w:t>
      </w:r>
    </w:p>
    <w:p w14:paraId="7266D8D9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</w:t>
      </w:r>
    </w:p>
    <w:p w14:paraId="6E99E61B" w14:textId="77777777" w:rsidR="00956B76" w:rsidRPr="00474101" w:rsidRDefault="00956B76" w:rsidP="00956B76">
      <w:pPr>
        <w:overflowPunct w:val="0"/>
        <w:autoSpaceDE w:val="0"/>
        <w:ind w:left="567" w:hanging="284"/>
        <w:jc w:val="both"/>
        <w:textAlignment w:val="baseline"/>
        <w:rPr>
          <w:rFonts w:ascii="Arial" w:hAnsi="Arial" w:cs="Arial"/>
          <w:sz w:val="20"/>
          <w:szCs w:val="21"/>
        </w:rPr>
      </w:pPr>
      <w:r w:rsidRPr="00474101">
        <w:rPr>
          <w:rFonts w:ascii="Arial" w:hAnsi="Arial" w:cs="Arial"/>
          <w:sz w:val="20"/>
          <w:szCs w:val="21"/>
          <w:highlight w:val="yellow"/>
        </w:rPr>
        <w:t>(*niepotrzebne skreślić)</w:t>
      </w:r>
    </w:p>
    <w:p w14:paraId="211D7B98" w14:textId="77777777" w:rsidR="00956B76" w:rsidRPr="00474101" w:rsidRDefault="00956B76" w:rsidP="00956B76">
      <w:pPr>
        <w:widowControl w:val="0"/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031B2B59" w14:textId="77777777" w:rsidR="00956B76" w:rsidRPr="00474101" w:rsidRDefault="00956B76" w:rsidP="00956B76">
      <w:pPr>
        <w:numPr>
          <w:ilvl w:val="0"/>
          <w:numId w:val="1"/>
        </w:numPr>
        <w:tabs>
          <w:tab w:val="left" w:pos="284"/>
        </w:tabs>
        <w:overflowPunct w:val="0"/>
        <w:autoSpaceDE w:val="0"/>
        <w:ind w:left="-142"/>
        <w:jc w:val="both"/>
        <w:textAlignment w:val="baseline"/>
        <w:rPr>
          <w:rFonts w:ascii="Arial" w:hAnsi="Arial" w:cs="Arial"/>
          <w:sz w:val="21"/>
          <w:szCs w:val="21"/>
        </w:rPr>
      </w:pPr>
      <w:r w:rsidRPr="00474101">
        <w:rPr>
          <w:rFonts w:ascii="Arial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445AA07E" w14:textId="77777777" w:rsidR="00956B76" w:rsidRPr="00474101" w:rsidRDefault="00956B76" w:rsidP="00956B76">
      <w:pPr>
        <w:widowControl w:val="0"/>
        <w:spacing w:line="360" w:lineRule="auto"/>
        <w:ind w:left="720" w:hanging="12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474101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474101">
        <w:rPr>
          <w:rFonts w:ascii="Arial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3CBCD3A" w14:textId="77777777" w:rsidR="00956B76" w:rsidRPr="00474101" w:rsidRDefault="00956B76" w:rsidP="00956B76">
      <w:pPr>
        <w:widowControl w:val="0"/>
        <w:spacing w:line="360" w:lineRule="auto"/>
        <w:ind w:left="720" w:hanging="12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74101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474101">
        <w:rPr>
          <w:rFonts w:ascii="Arial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325"/>
        <w:gridCol w:w="3729"/>
        <w:gridCol w:w="1460"/>
      </w:tblGrid>
      <w:tr w:rsidR="00956B76" w:rsidRPr="00474101" w14:paraId="3E468978" w14:textId="77777777" w:rsidTr="006431A5">
        <w:trPr>
          <w:trHeight w:val="567"/>
        </w:trPr>
        <w:tc>
          <w:tcPr>
            <w:tcW w:w="297" w:type="pct"/>
            <w:vAlign w:val="center"/>
          </w:tcPr>
          <w:p w14:paraId="1C8D178B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7410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6" w:type="pct"/>
            <w:vAlign w:val="center"/>
          </w:tcPr>
          <w:p w14:paraId="6BCCF16E" w14:textId="77777777" w:rsidR="00956B76" w:rsidRPr="00474101" w:rsidRDefault="00956B76" w:rsidP="006431A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7410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58" w:type="pct"/>
            <w:vAlign w:val="center"/>
          </w:tcPr>
          <w:p w14:paraId="3057032C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7410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09" w:type="pct"/>
            <w:vAlign w:val="center"/>
          </w:tcPr>
          <w:p w14:paraId="15216C5B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7410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956B76" w:rsidRPr="00474101" w14:paraId="02169A29" w14:textId="77777777" w:rsidTr="006431A5">
        <w:trPr>
          <w:trHeight w:val="567"/>
        </w:trPr>
        <w:tc>
          <w:tcPr>
            <w:tcW w:w="297" w:type="pct"/>
            <w:vAlign w:val="center"/>
          </w:tcPr>
          <w:p w14:paraId="33149317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6" w:type="pct"/>
          </w:tcPr>
          <w:p w14:paraId="375BB2AC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8" w:type="pct"/>
            <w:vAlign w:val="center"/>
          </w:tcPr>
          <w:p w14:paraId="53E237BE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" w:type="pct"/>
            <w:vAlign w:val="center"/>
          </w:tcPr>
          <w:p w14:paraId="288143E6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56B76" w:rsidRPr="00474101" w14:paraId="0C343A98" w14:textId="77777777" w:rsidTr="006431A5">
        <w:trPr>
          <w:trHeight w:val="567"/>
        </w:trPr>
        <w:tc>
          <w:tcPr>
            <w:tcW w:w="297" w:type="pct"/>
            <w:vAlign w:val="center"/>
          </w:tcPr>
          <w:p w14:paraId="3824D4F0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6" w:type="pct"/>
          </w:tcPr>
          <w:p w14:paraId="7809BDF3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8" w:type="pct"/>
            <w:vAlign w:val="center"/>
          </w:tcPr>
          <w:p w14:paraId="28C8FE0D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9" w:type="pct"/>
            <w:vAlign w:val="center"/>
          </w:tcPr>
          <w:p w14:paraId="41C70C6B" w14:textId="77777777" w:rsidR="00956B76" w:rsidRPr="00474101" w:rsidRDefault="00956B76" w:rsidP="006431A5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AB884E7" w14:textId="77777777" w:rsidR="00956B76" w:rsidRPr="00474101" w:rsidRDefault="00956B76" w:rsidP="00956B76">
      <w:pPr>
        <w:widowControl w:val="0"/>
        <w:spacing w:line="360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474101">
        <w:rPr>
          <w:rFonts w:ascii="Arial" w:hAnsi="Arial" w:cs="Arial"/>
          <w:i/>
          <w:sz w:val="16"/>
          <w:szCs w:val="16"/>
          <w:lang w:eastAsia="pl-PL"/>
        </w:rPr>
        <w:t>(wypełnić, jeżeli Wykonawca zamierza powierzyć prace podwykonawcom)</w:t>
      </w:r>
    </w:p>
    <w:p w14:paraId="23CF67CA" w14:textId="77777777" w:rsidR="00956B76" w:rsidRPr="00474101" w:rsidRDefault="00956B76" w:rsidP="00956B76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-142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  <w:lang w:eastAsia="pl-PL"/>
        </w:rPr>
        <w:t xml:space="preserve">Zamówienie zrealizujemy </w:t>
      </w:r>
      <w:r w:rsidRPr="00474101">
        <w:rPr>
          <w:rFonts w:ascii="Arial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6CD6A00" w14:textId="77777777" w:rsidR="00956B76" w:rsidRPr="00474101" w:rsidRDefault="00956B76" w:rsidP="00956B76">
      <w:pPr>
        <w:pStyle w:val="Akapitzlist"/>
        <w:tabs>
          <w:tab w:val="left" w:pos="284"/>
        </w:tabs>
        <w:suppressAutoHyphens w:val="0"/>
        <w:ind w:left="-142"/>
        <w:jc w:val="both"/>
        <w:rPr>
          <w:rFonts w:ascii="Arial" w:hAnsi="Arial" w:cs="Arial"/>
          <w:sz w:val="20"/>
          <w:szCs w:val="20"/>
        </w:rPr>
      </w:pPr>
    </w:p>
    <w:p w14:paraId="716875FC" w14:textId="77777777" w:rsidR="00956B76" w:rsidRPr="00474101" w:rsidRDefault="00956B76" w:rsidP="00956B76">
      <w:pPr>
        <w:pStyle w:val="Akapitzlist"/>
        <w:widowControl w:val="0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sz w:val="20"/>
          <w:szCs w:val="20"/>
          <w:lang w:eastAsia="pl-PL"/>
        </w:rPr>
        <w:t>sami</w:t>
      </w:r>
    </w:p>
    <w:p w14:paraId="4F834BA4" w14:textId="77777777" w:rsidR="00956B76" w:rsidRPr="00474101" w:rsidRDefault="00956B76" w:rsidP="00956B76">
      <w:pPr>
        <w:pStyle w:val="Akapitzlist"/>
        <w:widowControl w:val="0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sz w:val="20"/>
          <w:szCs w:val="20"/>
          <w:lang w:eastAsia="pl-PL"/>
        </w:rPr>
        <w:t>w konsorcjum z:</w:t>
      </w:r>
    </w:p>
    <w:p w14:paraId="7AF9BF98" w14:textId="77777777" w:rsidR="00956B76" w:rsidRPr="00474101" w:rsidRDefault="00956B76" w:rsidP="00956B7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b/>
          <w:sz w:val="20"/>
          <w:szCs w:val="20"/>
          <w:lang w:eastAsia="pl-PL"/>
        </w:rPr>
        <w:t xml:space="preserve">- </w:t>
      </w:r>
      <w:r w:rsidRPr="0047410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……………………………………………………………………………………………….…………………</w:t>
      </w:r>
    </w:p>
    <w:p w14:paraId="5A38356F" w14:textId="77777777" w:rsidR="00956B76" w:rsidRPr="00474101" w:rsidRDefault="00956B76" w:rsidP="00956B7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966D00C" w14:textId="77777777" w:rsidR="00956B76" w:rsidRPr="00474101" w:rsidRDefault="00956B76" w:rsidP="00956B76">
      <w:pPr>
        <w:pStyle w:val="Akapitzlist"/>
        <w:widowControl w:val="0"/>
        <w:numPr>
          <w:ilvl w:val="0"/>
          <w:numId w:val="1"/>
        </w:numPr>
        <w:tabs>
          <w:tab w:val="left" w:pos="-1080"/>
          <w:tab w:val="left" w:pos="284"/>
          <w:tab w:val="left" w:pos="426"/>
        </w:tabs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sz w:val="20"/>
          <w:szCs w:val="20"/>
          <w:lang w:eastAsia="pl-PL"/>
        </w:rPr>
        <w:t>Oświadczamy, że sposób reprezentacji konsorcjum dla potrzeb niniejszego zamówienia jest następujący*:</w:t>
      </w:r>
    </w:p>
    <w:p w14:paraId="38482557" w14:textId="77777777" w:rsidR="00956B76" w:rsidRPr="00474101" w:rsidRDefault="00956B76" w:rsidP="00956B76">
      <w:pPr>
        <w:pStyle w:val="Akapitzlist"/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lang w:eastAsia="pl-PL"/>
        </w:rPr>
      </w:pPr>
      <w:r w:rsidRPr="00474101">
        <w:rPr>
          <w:rFonts w:ascii="Arial" w:hAnsi="Arial" w:cs="Arial"/>
          <w:lang w:eastAsia="pl-PL"/>
        </w:rPr>
        <w:t>………………………………………………………………………………………………………..…………………………………………..………………………………</w:t>
      </w:r>
    </w:p>
    <w:p w14:paraId="42CD514C" w14:textId="77777777" w:rsidR="00956B76" w:rsidRPr="00474101" w:rsidRDefault="00956B76" w:rsidP="00956B76">
      <w:pPr>
        <w:pStyle w:val="Akapitzlist"/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sz w:val="20"/>
          <w:szCs w:val="20"/>
          <w:highlight w:val="yellow"/>
          <w:lang w:eastAsia="pl-PL"/>
        </w:rPr>
        <w:t>(*Wypełniają jedynie przedsiębiorcy składający ofertę jako konsorcjum).</w:t>
      </w:r>
    </w:p>
    <w:p w14:paraId="59B4B084" w14:textId="77777777" w:rsidR="00956B76" w:rsidRPr="00474101" w:rsidRDefault="00956B76" w:rsidP="00956B76">
      <w:pPr>
        <w:pStyle w:val="Akapitzlist"/>
        <w:widowControl w:val="0"/>
        <w:ind w:left="426"/>
        <w:rPr>
          <w:rFonts w:ascii="Arial" w:hAnsi="Arial" w:cs="Arial"/>
          <w:i/>
          <w:sz w:val="20"/>
          <w:szCs w:val="20"/>
        </w:rPr>
      </w:pPr>
      <w:r w:rsidRPr="00474101">
        <w:rPr>
          <w:rFonts w:ascii="Arial" w:hAnsi="Arial" w:cs="Arial"/>
          <w:i/>
          <w:sz w:val="20"/>
          <w:szCs w:val="20"/>
        </w:rPr>
        <w:t>.</w:t>
      </w:r>
    </w:p>
    <w:p w14:paraId="03E4A4FA" w14:textId="77777777" w:rsidR="00956B76" w:rsidRPr="00474101" w:rsidRDefault="00956B76" w:rsidP="00956B76">
      <w:pPr>
        <w:widowControl w:val="0"/>
        <w:rPr>
          <w:rFonts w:ascii="Arial" w:hAnsi="Arial" w:cs="Arial"/>
          <w:i/>
          <w:sz w:val="20"/>
          <w:szCs w:val="20"/>
        </w:rPr>
      </w:pPr>
    </w:p>
    <w:p w14:paraId="7599C94F" w14:textId="77777777" w:rsidR="00956B76" w:rsidRPr="00474101" w:rsidRDefault="00956B76" w:rsidP="00956B76">
      <w:pPr>
        <w:pStyle w:val="Akapitzlist"/>
        <w:widowControl w:val="0"/>
        <w:numPr>
          <w:ilvl w:val="0"/>
          <w:numId w:val="1"/>
        </w:numPr>
        <w:tabs>
          <w:tab w:val="left" w:pos="-1080"/>
          <w:tab w:val="left" w:pos="284"/>
          <w:tab w:val="left" w:pos="426"/>
        </w:tabs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474101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474101">
        <w:rPr>
          <w:rFonts w:ascii="Arial" w:hAnsi="Arial" w:cs="Arial"/>
          <w:sz w:val="20"/>
          <w:szCs w:val="20"/>
        </w:rPr>
        <w:t xml:space="preserve">, że jesteśmy związani niniejsza ofertą przez okres </w:t>
      </w:r>
      <w:r w:rsidRPr="00474101">
        <w:rPr>
          <w:rFonts w:ascii="Arial" w:hAnsi="Arial" w:cs="Arial"/>
          <w:b/>
          <w:sz w:val="20"/>
          <w:szCs w:val="20"/>
        </w:rPr>
        <w:t>90 dni</w:t>
      </w:r>
      <w:r w:rsidRPr="00474101">
        <w:rPr>
          <w:rFonts w:ascii="Arial" w:hAnsi="Arial" w:cs="Arial"/>
          <w:sz w:val="20"/>
          <w:szCs w:val="20"/>
        </w:rPr>
        <w:t xml:space="preserve"> od daty upływu terminu składania ofert.</w:t>
      </w:r>
    </w:p>
    <w:p w14:paraId="27CCC846" w14:textId="77777777" w:rsidR="00956B76" w:rsidRPr="00474101" w:rsidRDefault="00956B76" w:rsidP="00956B76">
      <w:pPr>
        <w:pStyle w:val="Akapitzlist"/>
        <w:widowControl w:val="0"/>
        <w:tabs>
          <w:tab w:val="left" w:pos="-1080"/>
          <w:tab w:val="left" w:pos="284"/>
          <w:tab w:val="left" w:pos="426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762BE08C" w14:textId="77777777" w:rsidR="00956B76" w:rsidRPr="00474101" w:rsidRDefault="00956B76" w:rsidP="00956B76">
      <w:pPr>
        <w:pStyle w:val="Akapitzlist"/>
        <w:widowControl w:val="0"/>
        <w:numPr>
          <w:ilvl w:val="0"/>
          <w:numId w:val="1"/>
        </w:numPr>
        <w:tabs>
          <w:tab w:val="left" w:pos="-1080"/>
          <w:tab w:val="left" w:pos="284"/>
          <w:tab w:val="left" w:pos="426"/>
        </w:tabs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Oświadczam</w:t>
      </w:r>
      <w:r w:rsidRPr="00474101">
        <w:rPr>
          <w:rFonts w:ascii="Arial" w:hAnsi="Arial" w:cs="Arial"/>
          <w:sz w:val="20"/>
          <w:szCs w:val="20"/>
        </w:rPr>
        <w:t>, że osobą/</w:t>
      </w:r>
      <w:proofErr w:type="spellStart"/>
      <w:r w:rsidRPr="00474101">
        <w:rPr>
          <w:rFonts w:ascii="Arial" w:hAnsi="Arial" w:cs="Arial"/>
          <w:sz w:val="20"/>
          <w:szCs w:val="20"/>
        </w:rPr>
        <w:t>ami</w:t>
      </w:r>
      <w:proofErr w:type="spellEnd"/>
      <w:r w:rsidRPr="00474101">
        <w:rPr>
          <w:rFonts w:ascii="Arial" w:hAnsi="Arial" w:cs="Arial"/>
          <w:sz w:val="20"/>
          <w:szCs w:val="20"/>
        </w:rPr>
        <w:t xml:space="preserve"> upoważnioną/</w:t>
      </w:r>
      <w:proofErr w:type="spellStart"/>
      <w:r w:rsidRPr="00474101">
        <w:rPr>
          <w:rFonts w:ascii="Arial" w:hAnsi="Arial" w:cs="Arial"/>
          <w:sz w:val="20"/>
          <w:szCs w:val="20"/>
        </w:rPr>
        <w:t>ymi</w:t>
      </w:r>
      <w:proofErr w:type="spellEnd"/>
      <w:r w:rsidRPr="00474101">
        <w:rPr>
          <w:rFonts w:ascii="Arial" w:hAnsi="Arial" w:cs="Arial"/>
          <w:sz w:val="20"/>
          <w:szCs w:val="20"/>
        </w:rPr>
        <w:t xml:space="preserve"> do reprezentacji Wykonawcy jest/są: </w:t>
      </w:r>
    </w:p>
    <w:p w14:paraId="0C5240C4" w14:textId="77777777" w:rsidR="00956B76" w:rsidRPr="00474101" w:rsidRDefault="00956B76" w:rsidP="00956B76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 zgodnie z …………………………………………………………. (wpisać odpowiedni dokument).</w:t>
      </w:r>
    </w:p>
    <w:p w14:paraId="4A8B53E1" w14:textId="77777777" w:rsidR="00956B76" w:rsidRPr="00474101" w:rsidRDefault="00956B76" w:rsidP="00956B76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E1DACD0" w14:textId="77777777" w:rsidR="00956B76" w:rsidRPr="00474101" w:rsidRDefault="00956B76" w:rsidP="00956B76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>Dane do umowy</w:t>
      </w:r>
      <w:r w:rsidRPr="00474101">
        <w:rPr>
          <w:rFonts w:ascii="Arial" w:hAnsi="Arial" w:cs="Arial"/>
          <w:sz w:val="20"/>
          <w:szCs w:val="20"/>
        </w:rPr>
        <w:t xml:space="preserve">: </w:t>
      </w:r>
    </w:p>
    <w:p w14:paraId="337B8BBE" w14:textId="77777777" w:rsidR="00956B76" w:rsidRPr="00474101" w:rsidRDefault="00956B76" w:rsidP="00956B76">
      <w:pPr>
        <w:pStyle w:val="Akapitzlist"/>
        <w:tabs>
          <w:tab w:val="left" w:pos="284"/>
        </w:tabs>
        <w:suppressAutoHyphens w:val="0"/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</w:p>
    <w:tbl>
      <w:tblPr>
        <w:tblW w:w="97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0"/>
        <w:gridCol w:w="1593"/>
        <w:gridCol w:w="1621"/>
        <w:gridCol w:w="3267"/>
      </w:tblGrid>
      <w:tr w:rsidR="00956B76" w:rsidRPr="00474101" w14:paraId="712446A7" w14:textId="77777777" w:rsidTr="006431A5">
        <w:trPr>
          <w:trHeight w:val="142"/>
        </w:trPr>
        <w:tc>
          <w:tcPr>
            <w:tcW w:w="975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ACCC3F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Osoby, które będą zawierały umowę ze strony Wykonawcy:</w:t>
            </w:r>
          </w:p>
        </w:tc>
      </w:tr>
      <w:tr w:rsidR="00956B76" w:rsidRPr="00474101" w14:paraId="5BE23630" w14:textId="77777777" w:rsidTr="006431A5">
        <w:trPr>
          <w:trHeight w:val="150"/>
        </w:trPr>
        <w:tc>
          <w:tcPr>
            <w:tcW w:w="486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B77699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4D7DDB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Stanowisko</w:t>
            </w:r>
          </w:p>
        </w:tc>
      </w:tr>
      <w:tr w:rsidR="00956B76" w:rsidRPr="00474101" w14:paraId="059770D3" w14:textId="77777777" w:rsidTr="006431A5">
        <w:trPr>
          <w:trHeight w:val="159"/>
        </w:trPr>
        <w:tc>
          <w:tcPr>
            <w:tcW w:w="486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45C48E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8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922B63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6B76" w:rsidRPr="00474101" w14:paraId="1CD2F1AF" w14:textId="77777777" w:rsidTr="006431A5">
        <w:trPr>
          <w:trHeight w:val="150"/>
        </w:trPr>
        <w:tc>
          <w:tcPr>
            <w:tcW w:w="486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DD00BCC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8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614CFA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6B76" w:rsidRPr="00474101" w14:paraId="6BADD93D" w14:textId="77777777" w:rsidTr="006431A5">
        <w:trPr>
          <w:trHeight w:val="150"/>
        </w:trPr>
        <w:tc>
          <w:tcPr>
            <w:tcW w:w="9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8E7866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Osoba(y) odpowiedzialna za realizację umowy ze strony Wykonawcy</w:t>
            </w:r>
          </w:p>
        </w:tc>
      </w:tr>
      <w:tr w:rsidR="00956B76" w:rsidRPr="00474101" w14:paraId="213728FE" w14:textId="77777777" w:rsidTr="006431A5">
        <w:trPr>
          <w:trHeight w:val="159"/>
        </w:trPr>
        <w:tc>
          <w:tcPr>
            <w:tcW w:w="3270" w:type="dxa"/>
            <w:tcBorders>
              <w:left w:val="single" w:sz="1" w:space="0" w:color="000000"/>
              <w:bottom w:val="single" w:sz="1" w:space="0" w:color="000000"/>
            </w:tcBorders>
          </w:tcPr>
          <w:p w14:paraId="0773E07D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77E179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Stanowisko</w:t>
            </w:r>
          </w:p>
        </w:tc>
        <w:tc>
          <w:tcPr>
            <w:tcW w:w="32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118C11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Nr telefonu/ e-mail</w:t>
            </w:r>
          </w:p>
        </w:tc>
      </w:tr>
      <w:tr w:rsidR="00956B76" w:rsidRPr="00474101" w14:paraId="76A7D2B7" w14:textId="77777777" w:rsidTr="006431A5">
        <w:trPr>
          <w:trHeight w:val="150"/>
        </w:trPr>
        <w:tc>
          <w:tcPr>
            <w:tcW w:w="3270" w:type="dxa"/>
            <w:tcBorders>
              <w:left w:val="single" w:sz="1" w:space="0" w:color="000000"/>
              <w:bottom w:val="single" w:sz="1" w:space="0" w:color="000000"/>
            </w:tcBorders>
          </w:tcPr>
          <w:p w14:paraId="5C2C5052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122E89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9001F4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6B76" w:rsidRPr="00474101" w14:paraId="09419290" w14:textId="77777777" w:rsidTr="006431A5">
        <w:trPr>
          <w:trHeight w:val="150"/>
        </w:trPr>
        <w:tc>
          <w:tcPr>
            <w:tcW w:w="3270" w:type="dxa"/>
            <w:tcBorders>
              <w:left w:val="single" w:sz="1" w:space="0" w:color="000000"/>
              <w:bottom w:val="single" w:sz="1" w:space="0" w:color="000000"/>
            </w:tcBorders>
          </w:tcPr>
          <w:p w14:paraId="1F4BB809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FE6FE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AD812E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56B76" w:rsidRPr="00474101" w14:paraId="286024B4" w14:textId="77777777" w:rsidTr="006431A5">
        <w:trPr>
          <w:trHeight w:val="150"/>
        </w:trPr>
        <w:tc>
          <w:tcPr>
            <w:tcW w:w="9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A0516A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Nr konta bankowego do rozliczeń pomiędzy Zamawiającym a Wykonawcą + ewentualnie nr rachunku, na który należy zwrócić wadium</w:t>
            </w:r>
          </w:p>
        </w:tc>
      </w:tr>
      <w:tr w:rsidR="00956B76" w:rsidRPr="00474101" w14:paraId="343B25C5" w14:textId="77777777" w:rsidTr="006431A5">
        <w:trPr>
          <w:trHeight w:val="150"/>
        </w:trPr>
        <w:tc>
          <w:tcPr>
            <w:tcW w:w="3270" w:type="dxa"/>
            <w:tcBorders>
              <w:left w:val="single" w:sz="1" w:space="0" w:color="000000"/>
              <w:bottom w:val="single" w:sz="1" w:space="0" w:color="000000"/>
            </w:tcBorders>
          </w:tcPr>
          <w:p w14:paraId="0B6CD507" w14:textId="77777777" w:rsidR="00956B76" w:rsidRPr="00474101" w:rsidRDefault="00956B76" w:rsidP="006431A5">
            <w:pPr>
              <w:suppressLineNumber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351388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4101">
              <w:rPr>
                <w:rFonts w:ascii="Calibri" w:hAnsi="Calibri" w:cs="Calibri"/>
                <w:sz w:val="18"/>
                <w:szCs w:val="18"/>
              </w:rPr>
              <w:t>Nr rachunku</w:t>
            </w:r>
          </w:p>
        </w:tc>
      </w:tr>
      <w:tr w:rsidR="00956B76" w:rsidRPr="00474101" w14:paraId="5705D85C" w14:textId="77777777" w:rsidTr="006431A5">
        <w:trPr>
          <w:trHeight w:val="150"/>
        </w:trPr>
        <w:tc>
          <w:tcPr>
            <w:tcW w:w="3270" w:type="dxa"/>
            <w:tcBorders>
              <w:left w:val="single" w:sz="1" w:space="0" w:color="000000"/>
              <w:bottom w:val="single" w:sz="1" w:space="0" w:color="000000"/>
            </w:tcBorders>
          </w:tcPr>
          <w:p w14:paraId="5C24B67B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48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796434" w14:textId="77777777" w:rsidR="00956B76" w:rsidRPr="00474101" w:rsidRDefault="00956B76" w:rsidP="006431A5">
            <w:pPr>
              <w:suppressLineNumbers/>
              <w:snapToGrid w:val="0"/>
              <w:ind w:left="340" w:firstLine="709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64A277A" w14:textId="77777777" w:rsidR="00956B76" w:rsidRPr="00474101" w:rsidRDefault="00956B76" w:rsidP="00956B76">
      <w:pPr>
        <w:pStyle w:val="Akapitzlist"/>
        <w:tabs>
          <w:tab w:val="left" w:pos="284"/>
        </w:tabs>
        <w:suppressAutoHyphens w:val="0"/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</w:p>
    <w:p w14:paraId="35D935EF" w14:textId="77777777" w:rsidR="00956B76" w:rsidRPr="00474101" w:rsidRDefault="00956B76" w:rsidP="00956B76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b/>
          <w:sz w:val="20"/>
          <w:szCs w:val="20"/>
        </w:rPr>
        <w:t xml:space="preserve">OCHRONA DANYCH OSOBOWYCH (RODO) </w:t>
      </w:r>
      <w:r w:rsidRPr="00474101">
        <w:rPr>
          <w:rFonts w:ascii="Arial" w:hAnsi="Arial" w:cs="Arial"/>
          <w:sz w:val="20"/>
          <w:szCs w:val="20"/>
        </w:rPr>
        <w:t>(jeżeli dotyczy)</w:t>
      </w:r>
    </w:p>
    <w:p w14:paraId="68F6D7A8" w14:textId="77777777" w:rsidR="00956B76" w:rsidRPr="00474101" w:rsidRDefault="00956B76" w:rsidP="00956B76">
      <w:pPr>
        <w:ind w:left="425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eastAsia="Calibri" w:hAnsi="Arial" w:cs="Arial"/>
          <w:sz w:val="20"/>
          <w:szCs w:val="20"/>
        </w:rPr>
        <w:t>Oświadczenie wymagane od Wykonawcy w zakresie wypełnienia obowiązków informacyjnych przewidzianych w art. 13 lub 14 RODO</w:t>
      </w:r>
      <w:r w:rsidRPr="00474101">
        <w:rPr>
          <w:rFonts w:ascii="Arial" w:hAnsi="Arial" w:cs="Arial"/>
          <w:sz w:val="20"/>
          <w:szCs w:val="20"/>
        </w:rPr>
        <w:t>.</w:t>
      </w:r>
    </w:p>
    <w:p w14:paraId="60BC2CF5" w14:textId="77777777" w:rsidR="00956B76" w:rsidRPr="00474101" w:rsidRDefault="00956B76" w:rsidP="00956B76">
      <w:pPr>
        <w:ind w:left="425"/>
        <w:jc w:val="both"/>
        <w:rPr>
          <w:rFonts w:ascii="Arial" w:eastAsia="Calibri" w:hAnsi="Arial" w:cs="Arial"/>
          <w:sz w:val="20"/>
          <w:szCs w:val="20"/>
        </w:rPr>
      </w:pPr>
    </w:p>
    <w:p w14:paraId="2E15A68B" w14:textId="77777777" w:rsidR="00956B76" w:rsidRPr="00474101" w:rsidRDefault="00956B76" w:rsidP="00956B76">
      <w:pPr>
        <w:ind w:left="426"/>
        <w:rPr>
          <w:rFonts w:ascii="Arial" w:eastAsia="Calibri" w:hAnsi="Arial" w:cs="Arial"/>
          <w:sz w:val="20"/>
          <w:szCs w:val="20"/>
        </w:rPr>
      </w:pPr>
      <w:r w:rsidRPr="00474101">
        <w:rPr>
          <w:rFonts w:ascii="Arial" w:eastAsia="Calibri" w:hAnsi="Arial" w:cs="Arial"/>
          <w:b/>
          <w:sz w:val="20"/>
          <w:szCs w:val="20"/>
        </w:rPr>
        <w:t>Oświadczam</w:t>
      </w:r>
      <w:r w:rsidRPr="00474101">
        <w:rPr>
          <w:rFonts w:ascii="Arial" w:eastAsia="Calibri" w:hAnsi="Arial" w:cs="Arial"/>
          <w:sz w:val="20"/>
          <w:szCs w:val="20"/>
        </w:rPr>
        <w:t>, że:</w:t>
      </w:r>
    </w:p>
    <w:p w14:paraId="0FA2FFC9" w14:textId="77777777" w:rsidR="00956B76" w:rsidRPr="00474101" w:rsidRDefault="00956B76" w:rsidP="00956B76">
      <w:pPr>
        <w:numPr>
          <w:ilvl w:val="0"/>
          <w:numId w:val="4"/>
        </w:numPr>
        <w:ind w:left="426" w:firstLine="0"/>
        <w:rPr>
          <w:rFonts w:ascii="Arial" w:eastAsia="Calibri" w:hAnsi="Arial" w:cs="Arial"/>
          <w:sz w:val="20"/>
          <w:szCs w:val="20"/>
        </w:rPr>
      </w:pPr>
      <w:r w:rsidRPr="00474101">
        <w:rPr>
          <w:rFonts w:ascii="Arial" w:eastAsia="Calibri" w:hAnsi="Arial" w:cs="Arial"/>
          <w:sz w:val="20"/>
          <w:szCs w:val="20"/>
        </w:rPr>
        <w:t>wypełniłam</w:t>
      </w:r>
    </w:p>
    <w:p w14:paraId="7B3B7AF6" w14:textId="77777777" w:rsidR="00956B76" w:rsidRPr="00474101" w:rsidRDefault="00956B76" w:rsidP="00956B76">
      <w:pPr>
        <w:numPr>
          <w:ilvl w:val="0"/>
          <w:numId w:val="4"/>
        </w:numPr>
        <w:ind w:left="426" w:firstLine="0"/>
        <w:rPr>
          <w:rFonts w:ascii="Arial" w:eastAsia="Calibri" w:hAnsi="Arial" w:cs="Arial"/>
          <w:sz w:val="20"/>
          <w:szCs w:val="20"/>
        </w:rPr>
      </w:pPr>
      <w:r w:rsidRPr="00474101">
        <w:rPr>
          <w:rFonts w:ascii="Arial" w:eastAsia="Calibri" w:hAnsi="Arial" w:cs="Arial"/>
          <w:sz w:val="20"/>
          <w:szCs w:val="20"/>
        </w:rPr>
        <w:t>nie wypełniłem</w:t>
      </w:r>
    </w:p>
    <w:p w14:paraId="33E9315E" w14:textId="77777777" w:rsidR="00956B76" w:rsidRPr="00474101" w:rsidRDefault="00956B76" w:rsidP="00956B76">
      <w:pPr>
        <w:numPr>
          <w:ilvl w:val="0"/>
          <w:numId w:val="4"/>
        </w:numPr>
        <w:ind w:left="426" w:firstLine="0"/>
        <w:rPr>
          <w:rFonts w:ascii="Arial" w:hAnsi="Arial" w:cs="Arial"/>
          <w:sz w:val="20"/>
          <w:szCs w:val="20"/>
        </w:rPr>
      </w:pPr>
      <w:r w:rsidRPr="00474101">
        <w:rPr>
          <w:rFonts w:ascii="Arial" w:eastAsia="Calibri" w:hAnsi="Arial" w:cs="Arial"/>
          <w:sz w:val="20"/>
          <w:szCs w:val="20"/>
        </w:rPr>
        <w:t>nie dotyczy</w:t>
      </w:r>
    </w:p>
    <w:p w14:paraId="1417C2AF" w14:textId="77777777" w:rsidR="00956B76" w:rsidRPr="00474101" w:rsidRDefault="00956B76" w:rsidP="00956B76">
      <w:pPr>
        <w:ind w:left="426"/>
        <w:rPr>
          <w:rFonts w:ascii="Arial" w:eastAsia="Calibri" w:hAnsi="Arial" w:cs="Arial"/>
          <w:sz w:val="20"/>
          <w:szCs w:val="20"/>
        </w:rPr>
      </w:pPr>
    </w:p>
    <w:p w14:paraId="6E947DC0" w14:textId="77777777" w:rsidR="00956B76" w:rsidRPr="00474101" w:rsidRDefault="00956B76" w:rsidP="00956B76">
      <w:pPr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474101">
        <w:rPr>
          <w:rFonts w:ascii="Arial" w:eastAsia="Calibri" w:hAnsi="Arial" w:cs="Arial"/>
          <w:sz w:val="20"/>
          <w:szCs w:val="20"/>
        </w:rPr>
        <w:t>obowiązki informacyjne przewidziane w art. 13 lub art. 14 RODO</w:t>
      </w:r>
      <w:r w:rsidRPr="00474101">
        <w:rPr>
          <w:rFonts w:ascii="Arial" w:eastAsia="Calibri" w:hAnsi="Arial" w:cs="Arial"/>
          <w:b/>
          <w:sz w:val="20"/>
          <w:szCs w:val="20"/>
        </w:rPr>
        <w:t>*</w:t>
      </w:r>
      <w:r w:rsidRPr="00474101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w celu obiegania się o udzielenie zamówienia publicznego w niniejszym postępowaniu.</w:t>
      </w:r>
    </w:p>
    <w:p w14:paraId="51A92835" w14:textId="77777777" w:rsidR="00956B76" w:rsidRPr="00474101" w:rsidRDefault="00956B76" w:rsidP="00956B76">
      <w:pPr>
        <w:pStyle w:val="Tekstprzypisudolnego"/>
        <w:ind w:left="709"/>
        <w:jc w:val="both"/>
        <w:rPr>
          <w:rFonts w:ascii="Arial" w:hAnsi="Arial" w:cs="Arial"/>
        </w:rPr>
      </w:pPr>
      <w:r w:rsidRPr="00474101">
        <w:rPr>
          <w:rFonts w:ascii="Arial" w:hAnsi="Arial" w:cs="Arial"/>
          <w:b/>
        </w:rPr>
        <w:t>*</w:t>
      </w:r>
      <w:r w:rsidRPr="00474101">
        <w:rPr>
          <w:rFonts w:ascii="Arial" w:hAnsi="Arial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61786406" w14:textId="77777777" w:rsidR="00956B76" w:rsidRPr="00474101" w:rsidRDefault="00956B76" w:rsidP="00956B76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474101">
        <w:rPr>
          <w:rFonts w:ascii="Arial" w:hAnsi="Arial" w:cs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zaznaczyć, że nie dotyczy.</w:t>
      </w:r>
    </w:p>
    <w:p w14:paraId="62A23429" w14:textId="77777777" w:rsidR="00956B76" w:rsidRPr="00474101" w:rsidRDefault="00956B76" w:rsidP="00956B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B7FE03" w14:textId="77777777" w:rsidR="00956B76" w:rsidRDefault="00956B76" w:rsidP="00956B76">
      <w:r>
        <w:rPr>
          <w:rFonts w:ascii="Arial" w:eastAsia="SimSun" w:hAnsi="Arial" w:cs="Arial"/>
          <w:b/>
          <w:bCs/>
          <w:sz w:val="20"/>
          <w:szCs w:val="20"/>
          <w:u w:val="single"/>
        </w:rPr>
        <w:t xml:space="preserve">Podpis składany jest w formie elektronicznej zgodnie z </w:t>
      </w:r>
      <w:r w:rsidRPr="005A35A8">
        <w:rPr>
          <w:rFonts w:ascii="Arial" w:eastAsia="SimSun" w:hAnsi="Arial" w:cs="Arial"/>
          <w:b/>
          <w:bCs/>
          <w:sz w:val="20"/>
          <w:szCs w:val="20"/>
          <w:u w:val="single"/>
        </w:rPr>
        <w:t>SWZ</w:t>
      </w:r>
      <w:r>
        <w:rPr>
          <w:rFonts w:ascii="Arial" w:eastAsia="SimSun" w:hAnsi="Arial" w:cs="Arial"/>
          <w:b/>
          <w:bCs/>
          <w:sz w:val="20"/>
          <w:szCs w:val="20"/>
          <w:u w:val="single"/>
        </w:rPr>
        <w:t xml:space="preserve"> przez osobę upoważnioną do reprezentacji składającego oświadczenie</w:t>
      </w:r>
    </w:p>
    <w:p w14:paraId="449868E5" w14:textId="77777777" w:rsidR="00956B76" w:rsidRDefault="00956B76" w:rsidP="00956B76"/>
    <w:p w14:paraId="25FCEEB0" w14:textId="77777777" w:rsidR="00956B76" w:rsidRDefault="00956B76" w:rsidP="00956B76"/>
    <w:p w14:paraId="735D9314" w14:textId="77777777" w:rsidR="006F515A" w:rsidRDefault="006F515A"/>
    <w:sectPr w:rsidR="006F515A" w:rsidSect="00957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65BE9" w14:textId="77777777" w:rsidR="00900BF9" w:rsidRDefault="00900BF9" w:rsidP="00B40D89">
      <w:r>
        <w:separator/>
      </w:r>
    </w:p>
  </w:endnote>
  <w:endnote w:type="continuationSeparator" w:id="0">
    <w:p w14:paraId="29B03526" w14:textId="77777777" w:rsidR="00900BF9" w:rsidRDefault="00900BF9" w:rsidP="00B4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85F25" w14:textId="77777777" w:rsidR="00A6073D" w:rsidRDefault="00A60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12942" w14:textId="77777777" w:rsidR="00A6073D" w:rsidRDefault="00A60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54F7B" w14:textId="77777777" w:rsidR="00A6073D" w:rsidRDefault="00A607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B7062" w14:textId="77777777" w:rsidR="00900BF9" w:rsidRDefault="00900BF9" w:rsidP="00B40D89">
      <w:r>
        <w:separator/>
      </w:r>
    </w:p>
  </w:footnote>
  <w:footnote w:type="continuationSeparator" w:id="0">
    <w:p w14:paraId="614ACB98" w14:textId="77777777" w:rsidR="00900BF9" w:rsidRDefault="00900BF9" w:rsidP="00B4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9A4FF" w14:textId="77777777" w:rsidR="00A6073D" w:rsidRDefault="00A60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6FCD" w14:textId="77777777" w:rsidR="00A6073D" w:rsidRDefault="00A60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DC90" w14:textId="77777777" w:rsidR="00A6073D" w:rsidRDefault="00A60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2A80E6BA"/>
    <w:name w:val="WW8Num29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ascii="Arial" w:hAnsi="Arial"/>
        <w:b w:val="0"/>
        <w:i w:val="0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938" w:hanging="360"/>
      </w:pPr>
    </w:lvl>
    <w:lvl w:ilvl="2" w:tentative="1">
      <w:start w:val="1"/>
      <w:numFmt w:val="lowerRoman"/>
      <w:lvlText w:val="%3."/>
      <w:lvlJc w:val="right"/>
      <w:pPr>
        <w:ind w:left="1658" w:hanging="180"/>
      </w:pPr>
    </w:lvl>
    <w:lvl w:ilvl="3" w:tentative="1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0530FF4"/>
    <w:multiLevelType w:val="hybridMultilevel"/>
    <w:tmpl w:val="AC3A96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54DAA"/>
    <w:multiLevelType w:val="hybridMultilevel"/>
    <w:tmpl w:val="A1D27BC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E1FFC"/>
    <w:multiLevelType w:val="hybridMultilevel"/>
    <w:tmpl w:val="9678FC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774E9"/>
    <w:multiLevelType w:val="hybridMultilevel"/>
    <w:tmpl w:val="AC3A96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166F5"/>
    <w:multiLevelType w:val="hybridMultilevel"/>
    <w:tmpl w:val="6B341D56"/>
    <w:lvl w:ilvl="0" w:tplc="6156BBCE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E8DE1052">
      <w:numFmt w:val="bullet"/>
      <w:lvlText w:val="ÿ"/>
      <w:lvlJc w:val="left"/>
      <w:pPr>
        <w:ind w:left="2149" w:hanging="360"/>
      </w:pPr>
      <w:rPr>
        <w:rFonts w:ascii="Symbol" w:eastAsia="Times New Roman" w:hAnsi="Symbol" w:cs="Aria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5A1BCC"/>
    <w:multiLevelType w:val="hybridMultilevel"/>
    <w:tmpl w:val="A1D27BC4"/>
    <w:lvl w:ilvl="0" w:tplc="A3E27ED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76C83"/>
    <w:multiLevelType w:val="hybridMultilevel"/>
    <w:tmpl w:val="AC3A96D6"/>
    <w:lvl w:ilvl="0" w:tplc="2266F7B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E65E72"/>
    <w:multiLevelType w:val="hybridMultilevel"/>
    <w:tmpl w:val="2C320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173D0"/>
    <w:multiLevelType w:val="hybridMultilevel"/>
    <w:tmpl w:val="732A7ACC"/>
    <w:lvl w:ilvl="0" w:tplc="6156BBC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48486528">
    <w:abstractNumId w:val="0"/>
  </w:num>
  <w:num w:numId="2" w16cid:durableId="2055499357">
    <w:abstractNumId w:val="3"/>
  </w:num>
  <w:num w:numId="3" w16cid:durableId="1673678215">
    <w:abstractNumId w:val="8"/>
  </w:num>
  <w:num w:numId="4" w16cid:durableId="230123151">
    <w:abstractNumId w:val="9"/>
  </w:num>
  <w:num w:numId="5" w16cid:durableId="1362366397">
    <w:abstractNumId w:val="5"/>
  </w:num>
  <w:num w:numId="6" w16cid:durableId="69349628">
    <w:abstractNumId w:val="6"/>
  </w:num>
  <w:num w:numId="7" w16cid:durableId="1287394698">
    <w:abstractNumId w:val="7"/>
  </w:num>
  <w:num w:numId="8" w16cid:durableId="1924341315">
    <w:abstractNumId w:val="1"/>
  </w:num>
  <w:num w:numId="9" w16cid:durableId="1575163110">
    <w:abstractNumId w:val="4"/>
  </w:num>
  <w:num w:numId="10" w16cid:durableId="841139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stera Urbaniak">
    <w15:presenceInfo w15:providerId="AD" w15:userId="S::eurbaniak@spzozslupca.onmicrosoft.com::23d1a465-b003-43bc-91b1-e7bbb67245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B76"/>
    <w:rsid w:val="000241A7"/>
    <w:rsid w:val="00077597"/>
    <w:rsid w:val="000F0B0C"/>
    <w:rsid w:val="001C0845"/>
    <w:rsid w:val="00207CD0"/>
    <w:rsid w:val="002209A2"/>
    <w:rsid w:val="00274788"/>
    <w:rsid w:val="002801D3"/>
    <w:rsid w:val="00307691"/>
    <w:rsid w:val="003123D5"/>
    <w:rsid w:val="00431E92"/>
    <w:rsid w:val="00470D0A"/>
    <w:rsid w:val="00472ACE"/>
    <w:rsid w:val="00485FBA"/>
    <w:rsid w:val="004E26CF"/>
    <w:rsid w:val="005140CA"/>
    <w:rsid w:val="00584D75"/>
    <w:rsid w:val="005A1B4B"/>
    <w:rsid w:val="005E2D07"/>
    <w:rsid w:val="00601086"/>
    <w:rsid w:val="00673C3C"/>
    <w:rsid w:val="006F515A"/>
    <w:rsid w:val="007130D2"/>
    <w:rsid w:val="00733CB2"/>
    <w:rsid w:val="007B7234"/>
    <w:rsid w:val="007F625F"/>
    <w:rsid w:val="00851244"/>
    <w:rsid w:val="00877E90"/>
    <w:rsid w:val="00883193"/>
    <w:rsid w:val="00896D1A"/>
    <w:rsid w:val="00900BF9"/>
    <w:rsid w:val="00956B76"/>
    <w:rsid w:val="00971D2A"/>
    <w:rsid w:val="009A4C53"/>
    <w:rsid w:val="009B3D2F"/>
    <w:rsid w:val="009C20F8"/>
    <w:rsid w:val="00A0275B"/>
    <w:rsid w:val="00A6073D"/>
    <w:rsid w:val="00AC56D3"/>
    <w:rsid w:val="00B1219B"/>
    <w:rsid w:val="00B22387"/>
    <w:rsid w:val="00B40D89"/>
    <w:rsid w:val="00B9465E"/>
    <w:rsid w:val="00C57212"/>
    <w:rsid w:val="00CB313A"/>
    <w:rsid w:val="00D13CAC"/>
    <w:rsid w:val="00D61CDC"/>
    <w:rsid w:val="00D67EDF"/>
    <w:rsid w:val="00D9406D"/>
    <w:rsid w:val="00E57BAD"/>
    <w:rsid w:val="00EF0EF8"/>
    <w:rsid w:val="00F64CB2"/>
    <w:rsid w:val="00FD1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B42C"/>
  <w15:docId w15:val="{50050774-A946-4A28-B354-95469197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B7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56B76"/>
    <w:pPr>
      <w:suppressAutoHyphens w:val="0"/>
      <w:overflowPunct w:val="0"/>
      <w:autoSpaceDE w:val="0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56B76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956B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56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6B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956B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956B76"/>
    <w:pPr>
      <w:widowControl w:val="0"/>
      <w:overflowPunct w:val="0"/>
      <w:ind w:left="720"/>
      <w:contextualSpacing/>
    </w:pPr>
  </w:style>
  <w:style w:type="paragraph" w:styleId="NormalnyWeb">
    <w:name w:val="Normal (Web)"/>
    <w:basedOn w:val="Normalny"/>
    <w:uiPriority w:val="99"/>
    <w:rsid w:val="00956B76"/>
    <w:pPr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56B76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6B76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956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56B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5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B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B0C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mb-0">
    <w:name w:val="mb-0"/>
    <w:basedOn w:val="Domylnaczcionkaakapitu"/>
    <w:rsid w:val="001C0845"/>
  </w:style>
  <w:style w:type="paragraph" w:styleId="Poprawka">
    <w:name w:val="Revision"/>
    <w:hidden/>
    <w:uiPriority w:val="99"/>
    <w:semiHidden/>
    <w:rsid w:val="005140CA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0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0C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0CA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38DEB-1486-409A-B492-7293E41F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Estera Urbaniak</cp:lastModifiedBy>
  <cp:revision>13</cp:revision>
  <dcterms:created xsi:type="dcterms:W3CDTF">2025-12-09T11:06:00Z</dcterms:created>
  <dcterms:modified xsi:type="dcterms:W3CDTF">2025-12-22T11:03:00Z</dcterms:modified>
</cp:coreProperties>
</file>